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1A0" w:rsidRPr="00802D61" w:rsidRDefault="00D711A0" w:rsidP="00EA176E">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D711A0" w:rsidRPr="00E47F7A" w:rsidRDefault="00D711A0" w:rsidP="00EA176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sidR="0053131C">
        <w:rPr>
          <w:rFonts w:ascii="GHEA Grapalat" w:hAnsi="GHEA Grapalat"/>
          <w:i w:val="0"/>
          <w:sz w:val="24"/>
          <w:szCs w:val="24"/>
        </w:rPr>
        <w:t xml:space="preserve">ировок </w:t>
      </w:r>
      <w:r w:rsidR="0053131C" w:rsidRPr="0084194C">
        <w:rPr>
          <w:rFonts w:ascii="GHEA Grapalat" w:hAnsi="GHEA Grapalat"/>
          <w:i w:val="0"/>
          <w:sz w:val="24"/>
          <w:szCs w:val="24"/>
        </w:rPr>
        <w:t xml:space="preserve">от </w:t>
      </w:r>
      <w:r w:rsidR="00CE403F" w:rsidRPr="00E47F7A">
        <w:rPr>
          <w:rFonts w:ascii="GHEA Grapalat" w:hAnsi="GHEA Grapalat"/>
          <w:i w:val="0"/>
          <w:sz w:val="24"/>
          <w:szCs w:val="24"/>
          <w:lang w:val="hy-AM"/>
        </w:rPr>
        <w:t>27</w:t>
      </w:r>
      <w:r w:rsidRPr="00E47F7A">
        <w:rPr>
          <w:rFonts w:ascii="GHEA Grapalat" w:hAnsi="GHEA Grapalat"/>
          <w:i w:val="0"/>
          <w:sz w:val="24"/>
          <w:szCs w:val="24"/>
        </w:rPr>
        <w:t>.</w:t>
      </w:r>
      <w:r w:rsidR="00CE403F" w:rsidRPr="00E47F7A">
        <w:rPr>
          <w:rFonts w:ascii="GHEA Grapalat" w:hAnsi="GHEA Grapalat"/>
          <w:i w:val="0"/>
          <w:sz w:val="24"/>
          <w:szCs w:val="24"/>
          <w:lang w:val="hy-AM"/>
        </w:rPr>
        <w:t>11</w:t>
      </w:r>
      <w:r w:rsidR="00C378A9" w:rsidRPr="00E47F7A">
        <w:rPr>
          <w:rFonts w:ascii="GHEA Grapalat" w:hAnsi="GHEA Grapalat"/>
          <w:i w:val="0"/>
          <w:sz w:val="24"/>
          <w:szCs w:val="24"/>
        </w:rPr>
        <w:t>.2024</w:t>
      </w:r>
      <w:r w:rsidRPr="00E47F7A">
        <w:rPr>
          <w:rFonts w:ascii="GHEA Grapalat" w:hAnsi="GHEA Grapalat"/>
          <w:i w:val="0"/>
          <w:sz w:val="24"/>
          <w:szCs w:val="24"/>
        </w:rPr>
        <w:t xml:space="preserve"> года </w:t>
      </w:r>
      <w:r w:rsidR="002F1DDA" w:rsidRPr="00E47F7A">
        <w:rPr>
          <w:rFonts w:ascii="GHEA Grapalat" w:hAnsi="GHEA Grapalat"/>
          <w:i w:val="0"/>
          <w:sz w:val="24"/>
          <w:szCs w:val="24"/>
        </w:rPr>
        <w:t>N</w:t>
      </w:r>
      <w:r w:rsidR="0023670E" w:rsidRPr="00E47F7A">
        <w:rPr>
          <w:rFonts w:ascii="GHEA Grapalat" w:hAnsi="GHEA Grapalat"/>
          <w:i w:val="0"/>
          <w:sz w:val="24"/>
          <w:szCs w:val="24"/>
          <w:lang w:val="hy-AM"/>
        </w:rPr>
        <w:t>2</w:t>
      </w:r>
      <w:r w:rsidRPr="00E47F7A">
        <w:rPr>
          <w:rFonts w:ascii="GHEA Grapalat" w:hAnsi="GHEA Grapalat"/>
          <w:i w:val="0"/>
          <w:sz w:val="24"/>
          <w:szCs w:val="24"/>
        </w:rPr>
        <w:t xml:space="preserve">      </w:t>
      </w:r>
    </w:p>
    <w:p w:rsidR="00D711A0" w:rsidRPr="00E47F7A" w:rsidRDefault="00D711A0" w:rsidP="00EA176E">
      <w:pPr>
        <w:pStyle w:val="BodyTextIndent"/>
        <w:spacing w:after="160" w:line="336" w:lineRule="auto"/>
        <w:ind w:right="565" w:firstLine="0"/>
        <w:jc w:val="center"/>
        <w:rPr>
          <w:rFonts w:ascii="GHEA Grapalat" w:hAnsi="GHEA Grapalat"/>
          <w:i w:val="0"/>
          <w:sz w:val="24"/>
          <w:szCs w:val="24"/>
        </w:rPr>
      </w:pPr>
      <w:r w:rsidRPr="00E47F7A">
        <w:rPr>
          <w:rFonts w:ascii="GHEA Grapalat" w:hAnsi="GHEA Grapalat"/>
          <w:i w:val="0"/>
          <w:sz w:val="24"/>
          <w:szCs w:val="24"/>
        </w:rPr>
        <w:t>Код запроса котировок  ЕГС-GHAPDzB-</w:t>
      </w:r>
      <w:r w:rsidR="00CE403F" w:rsidRPr="00E47F7A">
        <w:rPr>
          <w:rFonts w:ascii="GHEA Grapalat" w:hAnsi="GHEA Grapalat"/>
          <w:i w:val="0"/>
          <w:sz w:val="24"/>
          <w:szCs w:val="24"/>
        </w:rPr>
        <w:t>25/3</w:t>
      </w:r>
      <w:r w:rsidRPr="00E47F7A">
        <w:rPr>
          <w:rFonts w:ascii="GHEA Grapalat" w:hAnsi="GHEA Grapalat"/>
          <w:i w:val="0"/>
          <w:sz w:val="24"/>
          <w:szCs w:val="24"/>
        </w:rPr>
        <w:t xml:space="preserve">  </w:t>
      </w:r>
      <w:r w:rsidR="002C4A44" w:rsidRPr="00E47F7A">
        <w:rPr>
          <w:rFonts w:ascii="GHEA Grapalat" w:hAnsi="GHEA Grapalat"/>
          <w:i w:val="0"/>
          <w:sz w:val="24"/>
          <w:szCs w:val="24"/>
        </w:rPr>
        <w:t xml:space="preserve"> </w:t>
      </w:r>
      <w:r w:rsidRPr="00E47F7A">
        <w:rPr>
          <w:rFonts w:ascii="GHEA Grapalat" w:hAnsi="GHEA Grapalat"/>
          <w:i w:val="0"/>
          <w:sz w:val="24"/>
          <w:szCs w:val="24"/>
        </w:rPr>
        <w:t xml:space="preserve"> </w:t>
      </w:r>
      <w:r w:rsidR="009268A6" w:rsidRPr="00E47F7A">
        <w:rPr>
          <w:rFonts w:ascii="GHEA Grapalat" w:hAnsi="GHEA Grapalat"/>
          <w:i w:val="0"/>
          <w:sz w:val="24"/>
          <w:szCs w:val="24"/>
        </w:rPr>
        <w:t xml:space="preserve"> </w:t>
      </w:r>
      <w:r w:rsidR="005C63A2" w:rsidRPr="00E47F7A">
        <w:rPr>
          <w:rFonts w:ascii="GHEA Grapalat" w:hAnsi="GHEA Grapalat"/>
          <w:i w:val="0"/>
          <w:sz w:val="24"/>
          <w:szCs w:val="24"/>
        </w:rPr>
        <w:t xml:space="preserve">  </w:t>
      </w:r>
      <w:r w:rsidR="009268A6" w:rsidRPr="00E47F7A">
        <w:rPr>
          <w:rFonts w:ascii="GHEA Grapalat" w:hAnsi="GHEA Grapalat"/>
          <w:i w:val="0"/>
          <w:sz w:val="24"/>
          <w:szCs w:val="24"/>
        </w:rPr>
        <w:t xml:space="preserve"> </w:t>
      </w:r>
      <w:r w:rsidRPr="00E47F7A">
        <w:rPr>
          <w:rFonts w:ascii="GHEA Grapalat" w:hAnsi="GHEA Grapalat"/>
          <w:i w:val="0"/>
          <w:sz w:val="24"/>
          <w:szCs w:val="24"/>
        </w:rPr>
        <w:t xml:space="preserve">             </w:t>
      </w:r>
    </w:p>
    <w:p w:rsidR="00D711A0" w:rsidRPr="00E47F7A" w:rsidRDefault="00D711A0" w:rsidP="00EA176E">
      <w:pPr>
        <w:pStyle w:val="BodyTextIndent"/>
        <w:spacing w:line="240" w:lineRule="auto"/>
        <w:ind w:firstLine="567"/>
        <w:rPr>
          <w:rFonts w:ascii="GHEA Grapalat" w:hAnsi="GHEA Grapalat"/>
          <w:i w:val="0"/>
          <w:sz w:val="24"/>
          <w:szCs w:val="24"/>
        </w:rPr>
      </w:pPr>
      <w:r w:rsidRPr="00E47F7A">
        <w:rPr>
          <w:rFonts w:ascii="GHEA Grapalat" w:hAnsi="GHEA Grapalat"/>
          <w:i w:val="0"/>
          <w:sz w:val="24"/>
          <w:szCs w:val="24"/>
        </w:rPr>
        <w:t xml:space="preserve">Заказчик ЗАО “Ергорсвет”, находящийся по адресу: РА г.Ереван, ул. Бузанда 1/4, объявляет </w:t>
      </w:r>
      <w:r w:rsidR="00885259" w:rsidRPr="00E47F7A">
        <w:rPr>
          <w:rFonts w:ascii="GHEA Grapalat" w:hAnsi="GHEA Grapalat"/>
          <w:i w:val="0"/>
          <w:sz w:val="24"/>
          <w:szCs w:val="24"/>
        </w:rPr>
        <w:t>запрос котировок</w:t>
      </w:r>
      <w:r w:rsidRPr="00E47F7A">
        <w:rPr>
          <w:rFonts w:ascii="GHEA Grapalat" w:hAnsi="GHEA Grapalat"/>
          <w:i w:val="0"/>
          <w:sz w:val="24"/>
          <w:szCs w:val="24"/>
        </w:rPr>
        <w:t>, который проводится одним этапом.</w:t>
      </w:r>
    </w:p>
    <w:p w:rsidR="00AA76C5" w:rsidRPr="00E47F7A" w:rsidRDefault="00AA76C5" w:rsidP="00AA76C5">
      <w:pPr>
        <w:pStyle w:val="BodyTextIndent"/>
        <w:spacing w:line="240" w:lineRule="auto"/>
        <w:ind w:firstLine="567"/>
        <w:rPr>
          <w:rFonts w:ascii="GHEA Grapalat" w:hAnsi="GHEA Grapalat"/>
          <w:i w:val="0"/>
          <w:sz w:val="24"/>
          <w:szCs w:val="24"/>
        </w:rPr>
      </w:pPr>
      <w:r w:rsidRPr="00E47F7A">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sidR="00BD4803" w:rsidRPr="00E47F7A">
        <w:rPr>
          <w:rFonts w:ascii="GHEA Grapalat" w:hAnsi="GHEA Grapalat"/>
          <w:i w:val="0"/>
          <w:sz w:val="24"/>
          <w:szCs w:val="24"/>
        </w:rPr>
        <w:t xml:space="preserve">автомобильных шин, смазочных материалов и автозапчастей </w:t>
      </w:r>
      <w:r w:rsidRPr="00E47F7A">
        <w:rPr>
          <w:rFonts w:ascii="GHEA Grapalat" w:hAnsi="GHEA Grapalat"/>
          <w:i w:val="0"/>
          <w:sz w:val="24"/>
          <w:szCs w:val="24"/>
        </w:rPr>
        <w:t xml:space="preserve">(далее — договор). </w:t>
      </w:r>
    </w:p>
    <w:p w:rsidR="00D711A0" w:rsidRPr="00E47F7A" w:rsidRDefault="00D711A0" w:rsidP="00EA176E">
      <w:pPr>
        <w:pStyle w:val="BodyTextIndent"/>
        <w:widowControl w:val="0"/>
        <w:spacing w:after="160" w:line="240" w:lineRule="auto"/>
        <w:ind w:firstLine="567"/>
        <w:rPr>
          <w:rFonts w:ascii="GHEA Grapalat" w:hAnsi="GHEA Grapalat"/>
          <w:i w:val="0"/>
          <w:sz w:val="24"/>
          <w:szCs w:val="24"/>
        </w:rPr>
      </w:pPr>
      <w:r w:rsidRPr="00E47F7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E47F7A">
        <w:rPr>
          <w:rFonts w:ascii="Courier New" w:hAnsi="Courier New" w:cs="Courier New"/>
          <w:i w:val="0"/>
          <w:sz w:val="24"/>
          <w:szCs w:val="24"/>
          <w:lang w:val="en-US"/>
        </w:rPr>
        <w:t> </w:t>
      </w:r>
      <w:r w:rsidRPr="00E47F7A">
        <w:rPr>
          <w:rFonts w:ascii="GHEA Grapalat" w:hAnsi="GHEA Grapalat"/>
          <w:i w:val="0"/>
          <w:sz w:val="24"/>
          <w:szCs w:val="24"/>
        </w:rPr>
        <w:t>настоящей процедуре.</w:t>
      </w:r>
    </w:p>
    <w:p w:rsidR="00D711A0" w:rsidRPr="00E47F7A" w:rsidRDefault="00D711A0" w:rsidP="00EA176E">
      <w:pPr>
        <w:pStyle w:val="BodyTextIndent"/>
        <w:widowControl w:val="0"/>
        <w:spacing w:after="160" w:line="240" w:lineRule="auto"/>
        <w:ind w:firstLine="567"/>
        <w:rPr>
          <w:rFonts w:ascii="GHEA Grapalat" w:hAnsi="GHEA Grapalat"/>
          <w:i w:val="0"/>
          <w:sz w:val="24"/>
          <w:szCs w:val="24"/>
        </w:rPr>
      </w:pPr>
      <w:r w:rsidRPr="00E47F7A">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E47F7A" w:rsidDel="00052084">
        <w:rPr>
          <w:rFonts w:ascii="GHEA Grapalat" w:hAnsi="GHEA Grapalat"/>
          <w:i w:val="0"/>
          <w:sz w:val="24"/>
          <w:szCs w:val="24"/>
        </w:rPr>
        <w:t xml:space="preserve"> </w:t>
      </w:r>
    </w:p>
    <w:p w:rsidR="00D711A0" w:rsidRPr="00E47F7A" w:rsidRDefault="00D711A0" w:rsidP="00EA176E">
      <w:pPr>
        <w:pStyle w:val="BodyTextIndent"/>
        <w:widowControl w:val="0"/>
        <w:spacing w:after="160" w:line="240" w:lineRule="auto"/>
        <w:ind w:firstLine="567"/>
        <w:rPr>
          <w:rFonts w:ascii="GHEA Grapalat" w:hAnsi="GHEA Grapalat"/>
          <w:i w:val="0"/>
          <w:sz w:val="24"/>
          <w:szCs w:val="24"/>
        </w:rPr>
      </w:pPr>
      <w:r w:rsidRPr="00E47F7A">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E47F7A">
        <w:rPr>
          <w:rFonts w:ascii="GHEA Grapalat" w:hAnsi="GHEA Grapalat"/>
          <w:i w:val="0"/>
          <w:sz w:val="24"/>
          <w:szCs w:val="24"/>
          <w:lang w:val="hy-AM"/>
        </w:rPr>
        <w:t xml:space="preserve"> </w:t>
      </w:r>
      <w:r w:rsidRPr="00E47F7A">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D711A0" w:rsidRPr="00E47F7A" w:rsidRDefault="00D711A0" w:rsidP="00EA176E">
      <w:pPr>
        <w:pStyle w:val="BodyTextIndent"/>
        <w:widowControl w:val="0"/>
        <w:spacing w:after="160" w:line="240" w:lineRule="auto"/>
        <w:ind w:firstLine="567"/>
        <w:rPr>
          <w:rFonts w:ascii="GHEA Grapalat" w:hAnsi="GHEA Grapalat"/>
          <w:i w:val="0"/>
          <w:spacing w:val="-6"/>
          <w:sz w:val="24"/>
          <w:szCs w:val="24"/>
        </w:rPr>
      </w:pPr>
      <w:r w:rsidRPr="00E47F7A">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7F7A">
        <w:rPr>
          <w:rFonts w:ascii="Courier New" w:hAnsi="Courier New" w:cs="Courier New"/>
          <w:i w:val="0"/>
          <w:spacing w:val="-6"/>
          <w:sz w:val="24"/>
          <w:szCs w:val="24"/>
          <w:lang w:val="en-US"/>
        </w:rPr>
        <w:t> </w:t>
      </w:r>
      <w:r w:rsidRPr="00E47F7A">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711A0" w:rsidRPr="00E47F7A" w:rsidRDefault="00D711A0" w:rsidP="00EA176E">
      <w:pPr>
        <w:pStyle w:val="BodyTextIndent"/>
        <w:widowControl w:val="0"/>
        <w:spacing w:after="160" w:line="240" w:lineRule="auto"/>
        <w:ind w:firstLine="567"/>
        <w:rPr>
          <w:rFonts w:ascii="GHEA Grapalat" w:hAnsi="GHEA Grapalat"/>
          <w:i w:val="0"/>
          <w:sz w:val="24"/>
          <w:szCs w:val="24"/>
        </w:rPr>
      </w:pPr>
      <w:r w:rsidRPr="00E47F7A">
        <w:rPr>
          <w:rFonts w:ascii="GHEA Grapalat" w:hAnsi="GHEA Grapalat"/>
          <w:i w:val="0"/>
          <w:sz w:val="24"/>
          <w:szCs w:val="24"/>
        </w:rPr>
        <w:t xml:space="preserve">Заявки на </w:t>
      </w:r>
      <w:r w:rsidR="00CE403F" w:rsidRPr="00E47F7A">
        <w:rPr>
          <w:rFonts w:ascii="GHEA Grapalat" w:hAnsi="GHEA Grapalat"/>
          <w:i w:val="0"/>
          <w:sz w:val="24"/>
          <w:szCs w:val="24"/>
        </w:rPr>
        <w:t>запрос котировок</w:t>
      </w:r>
      <w:r w:rsidRPr="00E47F7A">
        <w:rPr>
          <w:rFonts w:ascii="GHEA Grapalat" w:hAnsi="GHEA Grapalat"/>
          <w:i w:val="0"/>
          <w:sz w:val="24"/>
          <w:szCs w:val="24"/>
        </w:rPr>
        <w:t xml:space="preserve"> необходимо подавать по адресу</w:t>
      </w:r>
      <w:r w:rsidRPr="00E47F7A">
        <w:rPr>
          <w:rFonts w:ascii="GHEA Grapalat" w:hAnsi="GHEA Grapalat"/>
          <w:i w:val="0"/>
          <w:spacing w:val="6"/>
          <w:sz w:val="24"/>
          <w:szCs w:val="24"/>
        </w:rPr>
        <w:t xml:space="preserve"> </w:t>
      </w:r>
      <w:r w:rsidRPr="00E47F7A">
        <w:rPr>
          <w:rFonts w:ascii="GHEA Grapalat" w:hAnsi="GHEA Grapalat"/>
          <w:i w:val="0"/>
          <w:sz w:val="24"/>
          <w:szCs w:val="24"/>
        </w:rPr>
        <w:t>РА г.</w:t>
      </w:r>
      <w:r w:rsidR="00CE403F" w:rsidRPr="00E47F7A">
        <w:rPr>
          <w:rFonts w:ascii="GHEA Grapalat" w:hAnsi="GHEA Grapalat"/>
          <w:i w:val="0"/>
          <w:sz w:val="24"/>
          <w:szCs w:val="24"/>
          <w:lang w:val="hy-AM"/>
        </w:rPr>
        <w:t xml:space="preserve"> </w:t>
      </w:r>
      <w:r w:rsidRPr="00E47F7A">
        <w:rPr>
          <w:rFonts w:ascii="GHEA Grapalat" w:hAnsi="GHEA Grapalat"/>
          <w:i w:val="0"/>
          <w:sz w:val="24"/>
          <w:szCs w:val="24"/>
        </w:rPr>
        <w:t xml:space="preserve">Ереван, ул. Бузанда 1/4, в документарной форме, до </w:t>
      </w:r>
      <w:r w:rsidR="0053131C" w:rsidRPr="00E47F7A">
        <w:rPr>
          <w:rFonts w:ascii="GHEA Grapalat" w:hAnsi="GHEA Grapalat"/>
          <w:i w:val="0"/>
          <w:sz w:val="24"/>
          <w:szCs w:val="24"/>
        </w:rPr>
        <w:t>11</w:t>
      </w:r>
      <w:r w:rsidRPr="00E47F7A">
        <w:rPr>
          <w:rFonts w:ascii="GHEA Grapalat" w:hAnsi="GHEA Grapalat"/>
          <w:i w:val="0"/>
          <w:sz w:val="24"/>
          <w:szCs w:val="24"/>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D711A0" w:rsidRPr="00E47F7A" w:rsidRDefault="00D711A0" w:rsidP="00EA176E">
      <w:pPr>
        <w:pStyle w:val="BodyTextIndent"/>
        <w:spacing w:line="240" w:lineRule="auto"/>
        <w:ind w:firstLine="567"/>
        <w:rPr>
          <w:rFonts w:ascii="GHEA Grapalat" w:hAnsi="GHEA Grapalat"/>
          <w:i w:val="0"/>
          <w:sz w:val="24"/>
          <w:szCs w:val="24"/>
        </w:rPr>
      </w:pPr>
      <w:r w:rsidRPr="00E47F7A">
        <w:rPr>
          <w:rFonts w:ascii="GHEA Grapalat" w:hAnsi="GHEA Grapalat"/>
          <w:i w:val="0"/>
          <w:sz w:val="24"/>
          <w:szCs w:val="24"/>
        </w:rPr>
        <w:t>Вскрытие заявок будет проводиться по адресу РА г.</w:t>
      </w:r>
      <w:r w:rsidR="00C9055D" w:rsidRPr="00E47F7A">
        <w:rPr>
          <w:rFonts w:ascii="GHEA Grapalat" w:hAnsi="GHEA Grapalat"/>
          <w:i w:val="0"/>
          <w:sz w:val="24"/>
          <w:szCs w:val="24"/>
        </w:rPr>
        <w:t xml:space="preserve"> </w:t>
      </w:r>
      <w:r w:rsidRPr="00E47F7A">
        <w:rPr>
          <w:rFonts w:ascii="GHEA Grapalat" w:hAnsi="GHEA Grapalat"/>
          <w:i w:val="0"/>
          <w:sz w:val="24"/>
          <w:szCs w:val="24"/>
        </w:rPr>
        <w:t>Ереван, ул. Бузанда 1/4, в 1</w:t>
      </w:r>
      <w:r w:rsidR="00533A69" w:rsidRPr="00E47F7A">
        <w:rPr>
          <w:rFonts w:ascii="GHEA Grapalat" w:hAnsi="GHEA Grapalat"/>
          <w:i w:val="0"/>
          <w:sz w:val="24"/>
          <w:szCs w:val="24"/>
        </w:rPr>
        <w:t>1</w:t>
      </w:r>
      <w:r w:rsidR="0084194C" w:rsidRPr="00E47F7A">
        <w:rPr>
          <w:rFonts w:ascii="GHEA Grapalat" w:hAnsi="GHEA Grapalat"/>
          <w:i w:val="0"/>
          <w:sz w:val="24"/>
          <w:szCs w:val="24"/>
        </w:rPr>
        <w:t>:</w:t>
      </w:r>
      <w:r w:rsidR="00533A69" w:rsidRPr="00E47F7A">
        <w:rPr>
          <w:rFonts w:ascii="GHEA Grapalat" w:hAnsi="GHEA Grapalat"/>
          <w:i w:val="0"/>
          <w:sz w:val="24"/>
          <w:szCs w:val="24"/>
        </w:rPr>
        <w:t>0</w:t>
      </w:r>
      <w:r w:rsidRPr="00E47F7A">
        <w:rPr>
          <w:rFonts w:ascii="GHEA Grapalat" w:hAnsi="GHEA Grapalat"/>
          <w:i w:val="0"/>
          <w:sz w:val="24"/>
          <w:szCs w:val="24"/>
        </w:rPr>
        <w:t xml:space="preserve">0 часов, </w:t>
      </w:r>
      <w:r w:rsidR="00CE403F" w:rsidRPr="00E47F7A">
        <w:rPr>
          <w:rFonts w:ascii="GHEA Grapalat" w:hAnsi="GHEA Grapalat"/>
          <w:i w:val="0"/>
          <w:sz w:val="24"/>
          <w:szCs w:val="24"/>
          <w:lang w:val="hy-AM"/>
        </w:rPr>
        <w:t>04</w:t>
      </w:r>
      <w:r w:rsidRPr="00E47F7A">
        <w:rPr>
          <w:rFonts w:ascii="GHEA Grapalat" w:hAnsi="GHEA Grapalat"/>
          <w:i w:val="0"/>
          <w:sz w:val="24"/>
          <w:szCs w:val="24"/>
        </w:rPr>
        <w:t>.</w:t>
      </w:r>
      <w:r w:rsidR="00CE403F" w:rsidRPr="00E47F7A">
        <w:rPr>
          <w:rFonts w:ascii="GHEA Grapalat" w:hAnsi="GHEA Grapalat"/>
          <w:i w:val="0"/>
          <w:sz w:val="24"/>
          <w:szCs w:val="24"/>
        </w:rPr>
        <w:t>12</w:t>
      </w:r>
      <w:r w:rsidRPr="00E47F7A">
        <w:rPr>
          <w:rFonts w:ascii="GHEA Grapalat" w:hAnsi="GHEA Grapalat"/>
          <w:i w:val="0"/>
          <w:sz w:val="24"/>
          <w:szCs w:val="24"/>
        </w:rPr>
        <w:t>.202</w:t>
      </w:r>
      <w:r w:rsidR="00C378A9" w:rsidRPr="00E47F7A">
        <w:rPr>
          <w:rFonts w:ascii="GHEA Grapalat" w:hAnsi="GHEA Grapalat"/>
          <w:i w:val="0"/>
          <w:sz w:val="24"/>
          <w:szCs w:val="24"/>
        </w:rPr>
        <w:t>4</w:t>
      </w:r>
      <w:r w:rsidRPr="00E47F7A">
        <w:rPr>
          <w:rFonts w:ascii="GHEA Grapalat" w:hAnsi="GHEA Grapalat"/>
          <w:i w:val="0"/>
          <w:sz w:val="24"/>
          <w:szCs w:val="24"/>
        </w:rPr>
        <w:t>г.</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r w:rsidRPr="00E47F7A">
        <w:rPr>
          <w:rFonts w:ascii="GHEA Grapalat" w:hAnsi="GHEA Grapalat"/>
          <w:i w:val="0"/>
          <w:sz w:val="24"/>
          <w:szCs w:val="24"/>
        </w:rPr>
        <w:t>Обжалование данной процедуры осуществляется</w:t>
      </w:r>
      <w:r w:rsidRPr="00130CD2">
        <w:rPr>
          <w:rFonts w:ascii="GHEA Grapalat" w:hAnsi="GHEA Grapalat"/>
          <w:i w:val="0"/>
          <w:sz w:val="24"/>
          <w:szCs w:val="24"/>
        </w:rPr>
        <w:t xml:space="preserve"> в порядке, установленном законом РА "О закупках" и гражданским процессуальным кодексом РА.</w:t>
      </w:r>
    </w:p>
    <w:p w:rsidR="00D711A0" w:rsidRPr="009F7C63" w:rsidRDefault="00D711A0" w:rsidP="00EA176E">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651BF1">
        <w:rPr>
          <w:rFonts w:ascii="GHEA Grapalat" w:hAnsi="GHEA Grapalat"/>
          <w:i w:val="0"/>
          <w:sz w:val="24"/>
          <w:szCs w:val="24"/>
        </w:rPr>
        <w:t>Нарине Абраамяну.</w:t>
      </w:r>
    </w:p>
    <w:p w:rsidR="00D711A0" w:rsidRPr="009F7C63" w:rsidRDefault="00D711A0" w:rsidP="00EA176E">
      <w:pPr>
        <w:ind w:firstLine="708"/>
        <w:jc w:val="both"/>
        <w:rPr>
          <w:rFonts w:ascii="GHEA Grapalat" w:hAnsi="GHEA Grapalat"/>
        </w:rPr>
      </w:pPr>
      <w:r w:rsidRPr="009F7C63">
        <w:rPr>
          <w:rFonts w:ascii="GHEA Grapalat" w:hAnsi="GHEA Grapalat"/>
        </w:rPr>
        <w:t xml:space="preserve">               тел. 010 54 39 80</w:t>
      </w:r>
    </w:p>
    <w:p w:rsidR="00F84B46" w:rsidRPr="003E4E74" w:rsidRDefault="00D711A0" w:rsidP="00F84B46">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00F84B46" w:rsidRPr="009A4E55">
          <w:rPr>
            <w:rStyle w:val="Hyperlink"/>
            <w:rFonts w:ascii="GHEA Grapalat" w:hAnsi="GHEA Grapalat"/>
            <w:lang w:val="hy-AM"/>
          </w:rPr>
          <w:t>narine</w:t>
        </w:r>
        <w:r w:rsidR="00F84B46" w:rsidRPr="009A4E55">
          <w:rPr>
            <w:rStyle w:val="Hyperlink"/>
            <w:rFonts w:ascii="GHEA Grapalat" w:hAnsi="GHEA Grapalat"/>
            <w:lang w:val="af-ZA"/>
          </w:rPr>
          <w:t>.abrahamyan@yerevan.am</w:t>
        </w:r>
      </w:hyperlink>
    </w:p>
    <w:p w:rsidR="00D711A0" w:rsidRPr="009F7C63" w:rsidRDefault="00D711A0" w:rsidP="00EA176E">
      <w:pPr>
        <w:ind w:firstLine="708"/>
        <w:jc w:val="both"/>
        <w:rPr>
          <w:rFonts w:ascii="GHEA Grapalat" w:hAnsi="GHEA Grapalat"/>
        </w:rPr>
      </w:pPr>
      <w:r w:rsidRPr="009F7C63">
        <w:rPr>
          <w:rFonts w:ascii="GHEA Grapalat" w:hAnsi="GHEA Grapalat"/>
        </w:rPr>
        <w:t xml:space="preserve">      Заказчик. ЗАО “Ергорсвет”</w:t>
      </w:r>
    </w:p>
    <w:p w:rsidR="00D711A0" w:rsidRPr="001B32D9" w:rsidRDefault="00D711A0" w:rsidP="00EA176E">
      <w:pPr>
        <w:pStyle w:val="BodyTextIndent"/>
        <w:widowControl w:val="0"/>
        <w:spacing w:after="160" w:line="240" w:lineRule="auto"/>
        <w:ind w:firstLine="567"/>
        <w:rPr>
          <w:rFonts w:ascii="GHEA Grapalat" w:hAnsi="GHEA Grapalat"/>
          <w:i w:val="0"/>
          <w:sz w:val="24"/>
          <w:szCs w:val="24"/>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E75F64" w:rsidRDefault="00D711A0" w:rsidP="00EA176E">
      <w:pPr>
        <w:pStyle w:val="BodyText"/>
        <w:widowControl w:val="0"/>
        <w:spacing w:after="160"/>
        <w:ind w:firstLine="567"/>
        <w:jc w:val="right"/>
        <w:rPr>
          <w:rFonts w:ascii="GHEA Grapalat" w:hAnsi="GHEA Grapalat"/>
          <w:i/>
        </w:rPr>
      </w:pPr>
    </w:p>
    <w:p w:rsidR="00D711A0" w:rsidRPr="009044F1" w:rsidRDefault="00D711A0" w:rsidP="006E584E">
      <w:pPr>
        <w:pStyle w:val="BodyText"/>
        <w:widowControl w:val="0"/>
        <w:spacing w:after="0"/>
        <w:ind w:firstLine="567"/>
        <w:jc w:val="right"/>
        <w:rPr>
          <w:rFonts w:ascii="GHEA Grapalat" w:hAnsi="GHEA Grapalat" w:cs="Sylfaen"/>
          <w:i/>
        </w:rPr>
      </w:pPr>
      <w:r w:rsidRPr="009044F1">
        <w:rPr>
          <w:rFonts w:ascii="GHEA Grapalat" w:hAnsi="GHEA Grapalat"/>
          <w:i/>
        </w:rPr>
        <w:t>Утверждено</w:t>
      </w:r>
    </w:p>
    <w:p w:rsidR="00D711A0" w:rsidRPr="00016450" w:rsidRDefault="00D711A0" w:rsidP="006E584E">
      <w:pPr>
        <w:pStyle w:val="BodyText"/>
        <w:widowControl w:val="0"/>
        <w:spacing w:after="0"/>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CE403F">
        <w:rPr>
          <w:rFonts w:ascii="GHEA Grapalat" w:hAnsi="GHEA Grapalat"/>
          <w:i/>
        </w:rPr>
        <w:t>25/3</w:t>
      </w:r>
      <w:r w:rsidRPr="00515889">
        <w:rPr>
          <w:rFonts w:ascii="GHEA Grapalat" w:hAnsi="GHEA Grapalat" w:cs="Times Armenian"/>
          <w:i/>
        </w:rPr>
        <w:br/>
      </w:r>
      <w:r>
        <w:rPr>
          <w:rFonts w:ascii="GHEA Grapalat" w:hAnsi="GHEA Grapalat"/>
          <w:i/>
        </w:rPr>
        <w:t xml:space="preserve">№ </w:t>
      </w:r>
      <w:r w:rsidR="0023670E">
        <w:rPr>
          <w:rFonts w:ascii="GHEA Grapalat" w:hAnsi="GHEA Grapalat"/>
          <w:i/>
        </w:rPr>
        <w:t xml:space="preserve"> 3</w:t>
      </w:r>
      <w:r w:rsidR="0023670E">
        <w:rPr>
          <w:rFonts w:ascii="GHEA Grapalat" w:hAnsi="GHEA Grapalat"/>
          <w:i/>
          <w:lang w:val="hy-AM"/>
        </w:rPr>
        <w:t xml:space="preserve"> </w:t>
      </w:r>
      <w:r w:rsidRPr="001A08BC">
        <w:rPr>
          <w:rFonts w:ascii="GHEA Grapalat" w:hAnsi="GHEA Grapalat"/>
          <w:i/>
        </w:rPr>
        <w:t xml:space="preserve">от </w:t>
      </w:r>
      <w:r w:rsidR="006E584E" w:rsidRPr="001A08BC">
        <w:rPr>
          <w:rFonts w:ascii="GHEA Grapalat" w:hAnsi="GHEA Grapalat"/>
          <w:i/>
        </w:rPr>
        <w:t>27</w:t>
      </w:r>
      <w:r w:rsidRPr="001A08BC">
        <w:rPr>
          <w:rFonts w:ascii="GHEA Grapalat" w:hAnsi="GHEA Grapalat"/>
          <w:i/>
        </w:rPr>
        <w:t>.</w:t>
      </w:r>
      <w:r w:rsidR="006E584E" w:rsidRPr="001A08BC">
        <w:rPr>
          <w:rFonts w:ascii="GHEA Grapalat" w:hAnsi="GHEA Grapalat"/>
          <w:i/>
          <w:lang w:val="hy-AM"/>
        </w:rPr>
        <w:t>11</w:t>
      </w:r>
      <w:r w:rsidRPr="001A08BC">
        <w:rPr>
          <w:rFonts w:ascii="GHEA Grapalat" w:hAnsi="GHEA Grapalat"/>
          <w:i/>
        </w:rPr>
        <w:t>.</w:t>
      </w:r>
      <w:r>
        <w:rPr>
          <w:rFonts w:ascii="GHEA Grapalat" w:hAnsi="GHEA Grapalat"/>
          <w:i/>
        </w:rPr>
        <w:t>202</w:t>
      </w:r>
      <w:r w:rsidR="005E7946">
        <w:rPr>
          <w:rFonts w:ascii="GHEA Grapalat" w:hAnsi="GHEA Grapalat"/>
          <w:i/>
        </w:rPr>
        <w:t>4</w:t>
      </w:r>
      <w:r w:rsidRPr="00016450">
        <w:rPr>
          <w:rFonts w:ascii="GHEA Grapalat" w:hAnsi="GHEA Grapalat"/>
          <w:i/>
        </w:rPr>
        <w:t>г.</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3A1EBB" w:rsidRDefault="00D711A0" w:rsidP="00EA176E">
      <w:pPr>
        <w:pStyle w:val="BodyText"/>
        <w:widowControl w:val="0"/>
        <w:spacing w:after="160"/>
        <w:ind w:right="-7" w:firstLine="567"/>
        <w:jc w:val="center"/>
        <w:rPr>
          <w:rFonts w:ascii="GHEA Grapalat" w:hAnsi="GHEA Grapalat"/>
        </w:rPr>
      </w:pPr>
    </w:p>
    <w:p w:rsidR="00D711A0" w:rsidRPr="002106B9" w:rsidRDefault="00D711A0"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D711A0" w:rsidRPr="00016450" w:rsidRDefault="00D711A0" w:rsidP="00EA176E">
      <w:pPr>
        <w:pStyle w:val="BodyText"/>
        <w:widowControl w:val="0"/>
        <w:spacing w:after="160" w:line="360" w:lineRule="auto"/>
        <w:ind w:right="-7"/>
        <w:jc w:val="center"/>
        <w:rPr>
          <w:rFonts w:ascii="GHEA Grapalat" w:hAnsi="GHEA Grapalat"/>
        </w:rPr>
      </w:pPr>
    </w:p>
    <w:p w:rsidR="00D711A0" w:rsidRPr="00016450" w:rsidRDefault="00D711A0" w:rsidP="00EA176E">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D711A0" w:rsidRPr="00016450" w:rsidRDefault="00D711A0" w:rsidP="00EA176E">
      <w:pPr>
        <w:pStyle w:val="BodyText"/>
        <w:widowControl w:val="0"/>
        <w:spacing w:after="160" w:line="360" w:lineRule="auto"/>
        <w:ind w:right="-7"/>
        <w:jc w:val="center"/>
        <w:rPr>
          <w:rFonts w:ascii="GHEA Grapalat" w:hAnsi="GHEA Grapalat" w:cs="Sylfaen"/>
        </w:rPr>
      </w:pPr>
    </w:p>
    <w:p w:rsidR="00D711A0" w:rsidRPr="00C90F08" w:rsidRDefault="00D711A0" w:rsidP="00EA176E">
      <w:pPr>
        <w:pStyle w:val="BodyText"/>
        <w:widowControl w:val="0"/>
        <w:spacing w:after="160" w:line="360" w:lineRule="auto"/>
        <w:ind w:right="-7"/>
        <w:jc w:val="center"/>
        <w:rPr>
          <w:rFonts w:ascii="GHEA Grapalat" w:hAnsi="GHEA Grapalat"/>
        </w:rPr>
      </w:pPr>
      <w:r w:rsidRPr="00016450">
        <w:rPr>
          <w:rFonts w:ascii="GHEA Grapalat" w:hAnsi="GHEA Grapalat"/>
        </w:rPr>
        <w:t>НА ЗАПРОС КОТИРОВОК, ОБЪЯВЛЕННЫЙ С ЦЕЛЬЮ ПРИОБРЕТЕНИЯ</w:t>
      </w:r>
      <w:r w:rsidR="0002794E" w:rsidRPr="00016450">
        <w:rPr>
          <w:rFonts w:ascii="GHEA Grapalat" w:hAnsi="GHEA Grapalat"/>
        </w:rPr>
        <w:t xml:space="preserve"> </w:t>
      </w:r>
      <w:r w:rsidR="00885D26" w:rsidRPr="00BD4803">
        <w:rPr>
          <w:rFonts w:ascii="GHEA Grapalat" w:hAnsi="GHEA Grapalat"/>
        </w:rPr>
        <w:t>АВТОМОБИЛЬНЫХ ШИН</w:t>
      </w:r>
      <w:r w:rsidR="00885D26" w:rsidRPr="00BD4803">
        <w:rPr>
          <w:rFonts w:ascii="GHEA Grapalat" w:hAnsi="GHEA Grapalat"/>
          <w:i/>
        </w:rPr>
        <w:t xml:space="preserve">, </w:t>
      </w:r>
      <w:r w:rsidR="00885D26" w:rsidRPr="00BD4803">
        <w:rPr>
          <w:rFonts w:ascii="GHEA Grapalat" w:hAnsi="GHEA Grapalat"/>
        </w:rPr>
        <w:t>СМАЗОЧНЫХ МАТЕРИАЛОВ</w:t>
      </w:r>
      <w:r w:rsidR="00885D26" w:rsidRPr="00BD4803">
        <w:rPr>
          <w:rFonts w:ascii="GHEA Grapalat" w:hAnsi="GHEA Grapalat"/>
          <w:i/>
        </w:rPr>
        <w:t xml:space="preserve"> </w:t>
      </w:r>
      <w:r w:rsidR="00885D26" w:rsidRPr="00BD4803">
        <w:rPr>
          <w:rFonts w:ascii="GHEA Grapalat" w:hAnsi="GHEA Grapalat"/>
        </w:rPr>
        <w:t>И АВТОЗАПЧАСТЕЙ</w:t>
      </w:r>
      <w:r w:rsidR="00885D26" w:rsidRPr="00016450">
        <w:rPr>
          <w:rFonts w:ascii="GHEA Grapalat" w:hAnsi="GHEA Grapalat"/>
        </w:rPr>
        <w:t xml:space="preserve"> </w:t>
      </w:r>
      <w:r w:rsidRPr="00016450">
        <w:rPr>
          <w:rFonts w:ascii="GHEA Grapalat" w:hAnsi="GHEA Grapalat"/>
        </w:rPr>
        <w:t xml:space="preserve">ДЛЯ НУЖД </w:t>
      </w:r>
    </w:p>
    <w:p w:rsidR="00D711A0" w:rsidRPr="002106B9" w:rsidRDefault="00D711A0" w:rsidP="00EA176E">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w:t>
      </w:r>
      <w:r w:rsidR="00FF6613" w:rsidRPr="002106B9">
        <w:rPr>
          <w:rFonts w:ascii="GHEA Grapalat" w:hAnsi="GHEA Grapalat"/>
          <w:sz w:val="26"/>
        </w:rPr>
        <w:t>РГОРСВЕТ</w:t>
      </w:r>
      <w:r w:rsidRPr="002106B9">
        <w:rPr>
          <w:rFonts w:ascii="GHEA Grapalat" w:hAnsi="GHEA Grapalat"/>
          <w:sz w:val="26"/>
        </w:rPr>
        <w:t>”</w:t>
      </w:r>
    </w:p>
    <w:p w:rsidR="00D711A0" w:rsidRPr="009044F1" w:rsidRDefault="00D711A0" w:rsidP="00EA176E">
      <w:pPr>
        <w:pStyle w:val="BodyText"/>
        <w:widowControl w:val="0"/>
        <w:spacing w:after="160"/>
        <w:ind w:right="-7" w:firstLine="567"/>
        <w:jc w:val="center"/>
        <w:rPr>
          <w:rFonts w:ascii="GHEA Grapalat" w:hAnsi="GHEA Grapalat"/>
        </w:rPr>
      </w:pPr>
    </w:p>
    <w:p w:rsidR="00D711A0" w:rsidRPr="009044F1" w:rsidRDefault="00D711A0" w:rsidP="00EA176E">
      <w:pPr>
        <w:pStyle w:val="BodyText"/>
        <w:widowControl w:val="0"/>
        <w:spacing w:after="160"/>
        <w:ind w:right="-7" w:firstLine="567"/>
        <w:jc w:val="center"/>
        <w:rPr>
          <w:rFonts w:ascii="GHEA Grapalat" w:hAnsi="GHEA Grapalat"/>
        </w:rPr>
      </w:pPr>
    </w:p>
    <w:p w:rsidR="00D711A0" w:rsidRDefault="00D711A0" w:rsidP="00EA176E">
      <w:pPr>
        <w:rPr>
          <w:rFonts w:ascii="GHEA Grapalat" w:hAnsi="GHEA Grapalat"/>
        </w:rPr>
      </w:pPr>
      <w:r>
        <w:rPr>
          <w:rFonts w:ascii="GHEA Grapalat" w:hAnsi="GHEA Grapalat"/>
        </w:rPr>
        <w:br w:type="page"/>
      </w:r>
    </w:p>
    <w:p w:rsidR="00D711A0" w:rsidRPr="009044F1" w:rsidRDefault="00D711A0" w:rsidP="00EA176E">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711A0" w:rsidRPr="009044F1" w:rsidRDefault="00D711A0" w:rsidP="00EA176E">
      <w:pPr>
        <w:widowControl w:val="0"/>
        <w:spacing w:after="160"/>
        <w:ind w:firstLine="567"/>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b/>
        </w:rPr>
      </w:pPr>
      <w:r w:rsidRPr="009044F1">
        <w:rPr>
          <w:rFonts w:ascii="GHEA Grapalat" w:hAnsi="GHEA Grapalat"/>
          <w:b/>
        </w:rPr>
        <w:t>СОДЕРЖАНИЕ</w:t>
      </w:r>
    </w:p>
    <w:p w:rsidR="00D711A0" w:rsidRPr="009044F1" w:rsidRDefault="00D711A0" w:rsidP="00EA176E">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D711A0" w:rsidRPr="002106B9" w:rsidRDefault="008E3081" w:rsidP="00EA176E">
      <w:pPr>
        <w:pStyle w:val="BodyText"/>
        <w:widowControl w:val="0"/>
        <w:spacing w:after="160" w:line="360" w:lineRule="auto"/>
        <w:ind w:right="-7"/>
        <w:jc w:val="center"/>
        <w:rPr>
          <w:rFonts w:ascii="GHEA Grapalat" w:hAnsi="GHEA Grapalat"/>
          <w:b/>
        </w:rPr>
      </w:pPr>
      <w:r w:rsidRPr="008E3081">
        <w:rPr>
          <w:rFonts w:ascii="GHEA Grapalat" w:hAnsi="GHEA Grapalat"/>
          <w:b/>
        </w:rPr>
        <w:t>АВТОМОБИЛЬНЫХ ШИН</w:t>
      </w:r>
      <w:r w:rsidRPr="008E3081">
        <w:rPr>
          <w:rFonts w:ascii="GHEA Grapalat" w:hAnsi="GHEA Grapalat"/>
          <w:b/>
          <w:i/>
        </w:rPr>
        <w:t xml:space="preserve">, </w:t>
      </w:r>
      <w:r w:rsidRPr="008E3081">
        <w:rPr>
          <w:rFonts w:ascii="GHEA Grapalat" w:hAnsi="GHEA Grapalat"/>
          <w:b/>
        </w:rPr>
        <w:t>СМАЗОЧНЫХ МАТЕРИАЛОВ</w:t>
      </w:r>
      <w:r w:rsidRPr="008E3081">
        <w:rPr>
          <w:rFonts w:ascii="GHEA Grapalat" w:hAnsi="GHEA Grapalat"/>
          <w:b/>
          <w:i/>
        </w:rPr>
        <w:t xml:space="preserve"> </w:t>
      </w:r>
      <w:r w:rsidRPr="008E3081">
        <w:rPr>
          <w:rFonts w:ascii="GHEA Grapalat" w:hAnsi="GHEA Grapalat"/>
          <w:b/>
        </w:rPr>
        <w:t>И АВТОЗАПЧАСТЕЙ</w:t>
      </w:r>
      <w:r>
        <w:rPr>
          <w:rFonts w:ascii="GHEA Grapalat" w:hAnsi="GHEA Grapalat"/>
          <w:b/>
        </w:rPr>
        <w:t xml:space="preserve"> </w:t>
      </w:r>
      <w:r w:rsidR="00D711A0">
        <w:rPr>
          <w:rFonts w:ascii="GHEA Grapalat" w:hAnsi="GHEA Grapalat"/>
          <w:b/>
        </w:rPr>
        <w:t xml:space="preserve">ДЛЯ НУЖД </w:t>
      </w:r>
      <w:r w:rsidR="00D711A0" w:rsidRPr="002106B9">
        <w:rPr>
          <w:rFonts w:ascii="GHEA Grapalat" w:hAnsi="GHEA Grapalat"/>
          <w:b/>
        </w:rPr>
        <w:t>ЗАО “</w:t>
      </w:r>
      <w:r w:rsidRPr="002106B9">
        <w:rPr>
          <w:rFonts w:ascii="GHEA Grapalat" w:hAnsi="GHEA Grapalat"/>
          <w:b/>
        </w:rPr>
        <w:t>ЕРГОРСВЕТ</w:t>
      </w:r>
      <w:r w:rsidR="00D711A0" w:rsidRPr="002106B9">
        <w:rPr>
          <w:rFonts w:ascii="GHEA Grapalat" w:hAnsi="GHEA Grapalat"/>
          <w:b/>
        </w:rPr>
        <w:t>”</w:t>
      </w:r>
    </w:p>
    <w:p w:rsidR="00D711A0" w:rsidRPr="009044F1" w:rsidRDefault="00D711A0" w:rsidP="00EA176E">
      <w:pPr>
        <w:widowControl w:val="0"/>
        <w:spacing w:after="160"/>
        <w:jc w:val="center"/>
        <w:rPr>
          <w:rFonts w:ascii="GHEA Grapalat" w:hAnsi="GHEA Grapalat" w:cs="Sylfaen"/>
          <w:b/>
        </w:rPr>
      </w:pPr>
    </w:p>
    <w:p w:rsidR="00D711A0" w:rsidRPr="009044F1" w:rsidRDefault="00D711A0" w:rsidP="00EA176E">
      <w:pPr>
        <w:widowControl w:val="0"/>
        <w:spacing w:after="160"/>
        <w:jc w:val="center"/>
        <w:rPr>
          <w:rFonts w:ascii="GHEA Grapalat" w:hAnsi="GHEA Grapalat" w:cs="Sylfaen"/>
          <w:b/>
        </w:rPr>
      </w:pPr>
    </w:p>
    <w:p w:rsidR="00D711A0" w:rsidRPr="008842CE" w:rsidRDefault="00D711A0" w:rsidP="00EA176E">
      <w:pPr>
        <w:widowControl w:val="0"/>
        <w:spacing w:after="160"/>
        <w:jc w:val="center"/>
        <w:rPr>
          <w:rFonts w:ascii="GHEA Grapalat" w:hAnsi="GHEA Grapalat"/>
          <w:b/>
        </w:rPr>
      </w:pPr>
      <w:r w:rsidRPr="009044F1">
        <w:rPr>
          <w:rFonts w:ascii="GHEA Grapalat" w:hAnsi="GHEA Grapalat"/>
          <w:b/>
        </w:rPr>
        <w:t>ЧАСТЬ I.</w:t>
      </w:r>
    </w:p>
    <w:p w:rsidR="00D711A0" w:rsidRPr="008842CE" w:rsidRDefault="00D711A0" w:rsidP="00EA176E">
      <w:pPr>
        <w:widowControl w:val="0"/>
        <w:spacing w:after="160"/>
        <w:jc w:val="center"/>
        <w:rPr>
          <w:rFonts w:ascii="GHEA Grapalat" w:hAnsi="GHEA Grapalat"/>
        </w:rPr>
      </w:pP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D711A0" w:rsidRPr="009044F1"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D711A0" w:rsidRPr="009044F1"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D711A0" w:rsidRPr="008842CE" w:rsidRDefault="00D711A0" w:rsidP="00EA176E">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D711A0" w:rsidRPr="009044F1"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D711A0" w:rsidRPr="00543BAE"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D711A0" w:rsidRDefault="00D711A0"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C47A9B" w:rsidRDefault="00C47A9B"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E727F8" w:rsidRDefault="00E727F8"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p>
    <w:p w:rsidR="00D711A0" w:rsidRPr="00374F4A" w:rsidRDefault="00D711A0" w:rsidP="00EA176E">
      <w:pPr>
        <w:widowControl w:val="0"/>
        <w:spacing w:after="160"/>
        <w:jc w:val="center"/>
        <w:rPr>
          <w:rFonts w:ascii="GHEA Grapalat" w:hAnsi="GHEA Grapalat"/>
          <w:b/>
        </w:rPr>
      </w:pPr>
      <w:r>
        <w:rPr>
          <w:rFonts w:ascii="GHEA Grapalat" w:hAnsi="GHEA Grapalat"/>
          <w:b/>
        </w:rPr>
        <w:t xml:space="preserve">ЧАСТЬ II. </w:t>
      </w:r>
    </w:p>
    <w:p w:rsidR="00D711A0" w:rsidRPr="00374F4A" w:rsidRDefault="00D711A0" w:rsidP="00EA176E">
      <w:pPr>
        <w:widowControl w:val="0"/>
        <w:spacing w:after="160"/>
        <w:jc w:val="center"/>
        <w:rPr>
          <w:rFonts w:ascii="GHEA Grapalat" w:hAnsi="GHEA Grapalat"/>
          <w:b/>
        </w:rPr>
      </w:pPr>
    </w:p>
    <w:p w:rsidR="00D711A0" w:rsidRDefault="00D711A0" w:rsidP="00EA176E">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D711A0" w:rsidRPr="008842CE" w:rsidRDefault="00D711A0" w:rsidP="00EA176E">
      <w:pPr>
        <w:widowControl w:val="0"/>
        <w:spacing w:after="160"/>
        <w:jc w:val="center"/>
        <w:rPr>
          <w:rFonts w:ascii="GHEA Grapalat" w:hAnsi="GHEA Grapalat"/>
          <w:b/>
        </w:rPr>
      </w:pPr>
    </w:p>
    <w:p w:rsidR="00D711A0" w:rsidRPr="003A1EBB" w:rsidRDefault="00D711A0" w:rsidP="00EA176E">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D711A0" w:rsidRPr="003A1EBB"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D711A0" w:rsidRPr="00625529" w:rsidRDefault="00D711A0" w:rsidP="00EA176E">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D711A0" w:rsidRPr="006D2DF7" w:rsidRDefault="00D711A0" w:rsidP="00EA176E">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CE403F">
        <w:rPr>
          <w:rFonts w:ascii="GHEA Grapalat" w:hAnsi="GHEA Grapalat"/>
        </w:rPr>
        <w:t>25/3</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D711A0" w:rsidRPr="000B2CFA" w:rsidRDefault="00D711A0" w:rsidP="00EA176E">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D711A0" w:rsidRPr="009044F1" w:rsidRDefault="00D711A0" w:rsidP="00EA176E">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D711A0" w:rsidRPr="009044F1" w:rsidRDefault="00D711A0" w:rsidP="00EA176E">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711A0" w:rsidRPr="00E75F64" w:rsidRDefault="00D711A0" w:rsidP="00EA176E">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A621CB" w:rsidRPr="003E4E74" w:rsidRDefault="004A4B06" w:rsidP="00A621CB">
      <w:pPr>
        <w:pStyle w:val="BodyTextIndent"/>
        <w:spacing w:line="240" w:lineRule="auto"/>
        <w:jc w:val="left"/>
        <w:rPr>
          <w:rFonts w:ascii="GHEA Grapalat" w:hAnsi="GHEA Grapalat"/>
          <w:i w:val="0"/>
          <w:sz w:val="22"/>
          <w:szCs w:val="22"/>
          <w:lang w:val="af-ZA"/>
        </w:rPr>
      </w:pPr>
      <w:hyperlink r:id="rId9" w:history="1">
        <w:r w:rsidR="00A621CB" w:rsidRPr="009A4E55">
          <w:rPr>
            <w:rStyle w:val="Hyperlink"/>
            <w:rFonts w:ascii="GHEA Grapalat" w:hAnsi="GHEA Grapalat"/>
            <w:lang w:val="hy-AM"/>
          </w:rPr>
          <w:t>narine</w:t>
        </w:r>
        <w:r w:rsidR="00A621CB" w:rsidRPr="009A4E55">
          <w:rPr>
            <w:rStyle w:val="Hyperlink"/>
            <w:rFonts w:ascii="GHEA Grapalat" w:hAnsi="GHEA Grapalat"/>
            <w:lang w:val="af-ZA"/>
          </w:rPr>
          <w:t>.abrahamyan@yerevan.am</w:t>
        </w:r>
      </w:hyperlink>
    </w:p>
    <w:p w:rsidR="00D711A0" w:rsidRPr="00CE403F" w:rsidRDefault="00D711A0" w:rsidP="00EA176E">
      <w:pPr>
        <w:pStyle w:val="BodyTextIndent2"/>
        <w:widowControl w:val="0"/>
        <w:spacing w:after="160" w:line="240" w:lineRule="auto"/>
        <w:ind w:firstLine="567"/>
        <w:jc w:val="center"/>
        <w:rPr>
          <w:rFonts w:ascii="GHEA Grapalat" w:hAnsi="GHEA Grapalat"/>
          <w:lang w:val="en-US"/>
        </w:rPr>
      </w:pPr>
      <w:r w:rsidRPr="00CE403F">
        <w:rPr>
          <w:rFonts w:ascii="GHEA Grapalat" w:hAnsi="GHEA Grapalat"/>
          <w:sz w:val="24"/>
          <w:szCs w:val="24"/>
          <w:lang w:val="en-US"/>
        </w:rPr>
        <w:br w:type="page"/>
      </w:r>
      <w:r w:rsidRPr="00E2692D">
        <w:rPr>
          <w:rFonts w:ascii="GHEA Grapalat" w:hAnsi="GHEA Grapalat"/>
          <w:b/>
          <w:sz w:val="24"/>
          <w:szCs w:val="24"/>
        </w:rPr>
        <w:lastRenderedPageBreak/>
        <w:t>ЧАСТЬ</w:t>
      </w:r>
      <w:r w:rsidRPr="00CE403F">
        <w:rPr>
          <w:rFonts w:ascii="GHEA Grapalat" w:hAnsi="GHEA Grapalat"/>
          <w:b/>
          <w:sz w:val="24"/>
          <w:szCs w:val="24"/>
          <w:lang w:val="en-US"/>
        </w:rPr>
        <w:t xml:space="preserve"> I</w:t>
      </w:r>
    </w:p>
    <w:p w:rsidR="00D711A0" w:rsidRPr="00CE403F" w:rsidRDefault="00D711A0" w:rsidP="00EA176E">
      <w:pPr>
        <w:pStyle w:val="Heading3"/>
        <w:keepNext w:val="0"/>
        <w:widowControl w:val="0"/>
        <w:spacing w:after="160" w:line="240" w:lineRule="auto"/>
        <w:rPr>
          <w:rFonts w:ascii="GHEA Grapalat" w:hAnsi="GHEA Grapalat"/>
          <w:sz w:val="24"/>
          <w:szCs w:val="24"/>
          <w:lang w:val="en-US"/>
        </w:rPr>
      </w:pPr>
    </w:p>
    <w:p w:rsidR="00D711A0" w:rsidRPr="009044F1" w:rsidRDefault="00D711A0" w:rsidP="00EA176E">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D711A0" w:rsidRPr="009044F1" w:rsidRDefault="00D711A0" w:rsidP="00D711A0">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9A3C70">
        <w:rPr>
          <w:rFonts w:ascii="GHEA Grapalat" w:hAnsi="GHEA Grapalat"/>
          <w:b/>
          <w:i w:val="0"/>
          <w:sz w:val="24"/>
          <w:szCs w:val="24"/>
        </w:rPr>
        <w:t xml:space="preserve">" </w:t>
      </w:r>
      <w:r w:rsidR="00E01BAE" w:rsidRPr="00BD4803">
        <w:rPr>
          <w:rFonts w:ascii="GHEA Grapalat" w:hAnsi="GHEA Grapalat"/>
          <w:i w:val="0"/>
          <w:sz w:val="24"/>
          <w:szCs w:val="24"/>
        </w:rPr>
        <w:t>автомобильных шин, смазочных материалов и автозапчастей</w:t>
      </w:r>
      <w:r w:rsidR="00E01BAE" w:rsidRPr="009044F1">
        <w:rPr>
          <w:rFonts w:ascii="GHEA Grapalat" w:hAnsi="GHEA Grapalat"/>
          <w:i w:val="0"/>
          <w:sz w:val="24"/>
          <w:szCs w:val="24"/>
        </w:rPr>
        <w:t xml:space="preserve"> </w:t>
      </w:r>
      <w:r w:rsidRPr="009044F1">
        <w:rPr>
          <w:rFonts w:ascii="GHEA Grapalat" w:hAnsi="GHEA Grapalat"/>
          <w:i w:val="0"/>
          <w:sz w:val="24"/>
          <w:szCs w:val="24"/>
        </w:rPr>
        <w:t>" (далее — также товар) для нужд "</w:t>
      </w:r>
      <w:r w:rsidRPr="00E16843">
        <w:rPr>
          <w:rFonts w:ascii="GHEA Grapalat" w:hAnsi="GHEA Grapalat"/>
        </w:rPr>
        <w:t xml:space="preserve">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sidR="00746773">
        <w:rPr>
          <w:rFonts w:ascii="GHEA Grapalat" w:hAnsi="GHEA Grapalat"/>
          <w:i w:val="0"/>
          <w:sz w:val="24"/>
          <w:szCs w:val="24"/>
        </w:rPr>
        <w:t xml:space="preserve"> </w:t>
      </w:r>
      <w:r w:rsidR="000A0EC8">
        <w:rPr>
          <w:rFonts w:ascii="GHEA Grapalat" w:hAnsi="GHEA Grapalat"/>
          <w:i w:val="0"/>
          <w:sz w:val="24"/>
          <w:szCs w:val="24"/>
          <w:lang w:val="hy-AM"/>
        </w:rPr>
        <w:t>4</w:t>
      </w:r>
      <w:r w:rsidRPr="00FD14D7">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922B0C" w:rsidRPr="00B16478" w:rsidTr="00885259">
        <w:trPr>
          <w:jc w:val="center"/>
        </w:trPr>
        <w:tc>
          <w:tcPr>
            <w:tcW w:w="4066" w:type="dxa"/>
            <w:gridSpan w:val="2"/>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Лотов</w:t>
            </w:r>
          </w:p>
        </w:tc>
        <w:tc>
          <w:tcPr>
            <w:tcW w:w="5168" w:type="dxa"/>
            <w:vMerge w:val="restart"/>
            <w:vAlign w:val="center"/>
          </w:tcPr>
          <w:p w:rsidR="00922B0C" w:rsidRPr="00B16478" w:rsidRDefault="00922B0C" w:rsidP="00885259">
            <w:pPr>
              <w:pStyle w:val="BodyTextIndent2"/>
              <w:widowControl w:val="0"/>
              <w:spacing w:after="120" w:line="240" w:lineRule="auto"/>
              <w:ind w:firstLine="0"/>
              <w:jc w:val="center"/>
              <w:rPr>
                <w:rFonts w:ascii="GHEA Grapalat" w:hAnsi="GHEA Grapalat"/>
                <w:b/>
                <w:i/>
                <w:sz w:val="24"/>
                <w:szCs w:val="24"/>
              </w:rPr>
            </w:pPr>
            <w:r w:rsidRPr="00B16478">
              <w:rPr>
                <w:rFonts w:ascii="GHEA Grapalat" w:hAnsi="GHEA Grapalat"/>
                <w:b/>
                <w:i/>
                <w:sz w:val="24"/>
                <w:szCs w:val="24"/>
              </w:rPr>
              <w:t>Наименование лота</w:t>
            </w:r>
          </w:p>
        </w:tc>
      </w:tr>
      <w:tr w:rsidR="00922B0C" w:rsidRPr="00B16478" w:rsidTr="00885259">
        <w:trPr>
          <w:jc w:val="center"/>
        </w:trPr>
        <w:tc>
          <w:tcPr>
            <w:tcW w:w="1530" w:type="dxa"/>
            <w:vAlign w:val="center"/>
          </w:tcPr>
          <w:p w:rsidR="00922B0C" w:rsidRPr="00B16478" w:rsidRDefault="00922B0C" w:rsidP="00885259">
            <w:pPr>
              <w:pStyle w:val="BodyTextIndent2"/>
              <w:widowControl w:val="0"/>
              <w:spacing w:line="240" w:lineRule="auto"/>
              <w:ind w:firstLine="0"/>
              <w:jc w:val="center"/>
              <w:rPr>
                <w:rFonts w:ascii="GHEA Grapalat" w:hAnsi="GHEA Grapalat"/>
                <w:sz w:val="24"/>
                <w:szCs w:val="24"/>
              </w:rPr>
            </w:pPr>
            <w:r w:rsidRPr="00B16478">
              <w:rPr>
                <w:rFonts w:ascii="GHEA Grapalat" w:hAnsi="GHEA Grapalat"/>
                <w:b/>
                <w:i/>
                <w:sz w:val="24"/>
                <w:szCs w:val="24"/>
              </w:rPr>
              <w:t>Номера</w:t>
            </w:r>
          </w:p>
        </w:tc>
        <w:tc>
          <w:tcPr>
            <w:tcW w:w="2536" w:type="dxa"/>
            <w:vAlign w:val="center"/>
          </w:tcPr>
          <w:p w:rsidR="00922B0C" w:rsidRPr="00B16478" w:rsidRDefault="00922B0C" w:rsidP="00885259">
            <w:pPr>
              <w:pStyle w:val="BodyTextIndent2"/>
              <w:widowControl w:val="0"/>
              <w:spacing w:line="240" w:lineRule="auto"/>
              <w:ind w:firstLine="0"/>
              <w:jc w:val="center"/>
              <w:rPr>
                <w:rFonts w:ascii="GHEA Grapalat" w:hAnsi="GHEA Grapalat"/>
                <w:b/>
                <w:i/>
                <w:sz w:val="24"/>
                <w:szCs w:val="24"/>
                <w:lang w:val="en-US"/>
              </w:rPr>
            </w:pPr>
            <w:r w:rsidRPr="00B16478">
              <w:rPr>
                <w:rFonts w:ascii="GHEA Grapalat" w:hAnsi="GHEA Grapalat"/>
                <w:b/>
                <w:i/>
                <w:sz w:val="24"/>
                <w:szCs w:val="24"/>
              </w:rPr>
              <w:t>Цена закупки</w:t>
            </w:r>
          </w:p>
          <w:p w:rsidR="00922B0C" w:rsidRPr="00B16478" w:rsidRDefault="00922B0C" w:rsidP="00885259">
            <w:pPr>
              <w:widowControl w:val="0"/>
              <w:jc w:val="center"/>
              <w:rPr>
                <w:rFonts w:ascii="GHEA Grapalat" w:hAnsi="GHEA Grapalat"/>
                <w:lang w:val="en-US"/>
              </w:rPr>
            </w:pPr>
            <w:r w:rsidRPr="00B16478">
              <w:rPr>
                <w:rFonts w:ascii="GHEA Grapalat" w:hAnsi="GHEA Grapalat"/>
              </w:rPr>
              <w:t>драмов РА</w:t>
            </w:r>
            <w:r w:rsidRPr="00B16478">
              <w:rPr>
                <w:rFonts w:ascii="GHEA Grapalat" w:hAnsi="GHEA Grapalat"/>
                <w:lang w:val="en-US"/>
              </w:rPr>
              <w:t xml:space="preserve"> </w:t>
            </w:r>
          </w:p>
        </w:tc>
        <w:tc>
          <w:tcPr>
            <w:tcW w:w="5168" w:type="dxa"/>
            <w:vMerge/>
            <w:vAlign w:val="center"/>
          </w:tcPr>
          <w:p w:rsidR="00922B0C" w:rsidRPr="00B16478" w:rsidRDefault="00922B0C" w:rsidP="00885259">
            <w:pPr>
              <w:pStyle w:val="BodyTextIndent2"/>
              <w:widowControl w:val="0"/>
              <w:spacing w:after="120" w:line="240" w:lineRule="auto"/>
              <w:ind w:firstLine="0"/>
              <w:rPr>
                <w:rFonts w:ascii="GHEA Grapalat" w:hAnsi="GHEA Grapalat"/>
                <w:b/>
                <w:i/>
                <w:sz w:val="24"/>
                <w:szCs w:val="24"/>
              </w:rPr>
            </w:pP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w:t>
            </w:r>
          </w:p>
        </w:tc>
        <w:tc>
          <w:tcPr>
            <w:tcW w:w="2536" w:type="dxa"/>
            <w:vAlign w:val="center"/>
          </w:tcPr>
          <w:p w:rsidR="00F12217" w:rsidRPr="00161552" w:rsidRDefault="00F12217" w:rsidP="00F12217">
            <w:pPr>
              <w:jc w:val="center"/>
              <w:rPr>
                <w:rFonts w:ascii="Arial LatArm" w:hAnsi="Arial LatArm" w:cs="Arial"/>
              </w:rPr>
            </w:pPr>
            <w:r>
              <w:rPr>
                <w:rFonts w:ascii="Arial Unicode" w:hAnsi="Arial Unicode" w:cs="Arial"/>
              </w:rPr>
              <w:t>До 60000</w:t>
            </w:r>
          </w:p>
        </w:tc>
        <w:tc>
          <w:tcPr>
            <w:tcW w:w="5168" w:type="dxa"/>
            <w:vAlign w:val="center"/>
          </w:tcPr>
          <w:p w:rsidR="00F12217" w:rsidRDefault="00F12217" w:rsidP="00F12217">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195/65 R-15C</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2</w:t>
            </w:r>
          </w:p>
        </w:tc>
        <w:tc>
          <w:tcPr>
            <w:tcW w:w="2536" w:type="dxa"/>
            <w:vAlign w:val="center"/>
          </w:tcPr>
          <w:p w:rsidR="00F12217" w:rsidRPr="00161552" w:rsidRDefault="00F12217" w:rsidP="00F12217">
            <w:pPr>
              <w:jc w:val="center"/>
              <w:rPr>
                <w:rFonts w:ascii="Arial LatArm" w:hAnsi="Arial LatArm" w:cs="Arial"/>
              </w:rPr>
            </w:pPr>
            <w:r>
              <w:rPr>
                <w:rFonts w:ascii="Arial Unicode" w:hAnsi="Arial Unicode" w:cs="Arial"/>
              </w:rPr>
              <w:t>До 76000</w:t>
            </w:r>
          </w:p>
        </w:tc>
        <w:tc>
          <w:tcPr>
            <w:tcW w:w="5168" w:type="dxa"/>
            <w:vAlign w:val="center"/>
          </w:tcPr>
          <w:p w:rsidR="00F12217" w:rsidRDefault="00F12217" w:rsidP="00F12217">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215/75 R-17 C</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3</w:t>
            </w:r>
          </w:p>
        </w:tc>
        <w:tc>
          <w:tcPr>
            <w:tcW w:w="2536" w:type="dxa"/>
            <w:vAlign w:val="center"/>
          </w:tcPr>
          <w:p w:rsidR="00F12217" w:rsidRPr="00161552" w:rsidRDefault="00F12217" w:rsidP="00F12217">
            <w:pPr>
              <w:jc w:val="center"/>
              <w:rPr>
                <w:rFonts w:ascii="Arial LatArm" w:hAnsi="Arial LatArm" w:cs="Arial"/>
              </w:rPr>
            </w:pPr>
            <w:r>
              <w:rPr>
                <w:rFonts w:ascii="Arial Unicode" w:hAnsi="Arial Unicode" w:cs="Arial"/>
              </w:rPr>
              <w:t>До 228000</w:t>
            </w:r>
          </w:p>
        </w:tc>
        <w:tc>
          <w:tcPr>
            <w:tcW w:w="5168" w:type="dxa"/>
            <w:vAlign w:val="center"/>
          </w:tcPr>
          <w:p w:rsidR="00F12217" w:rsidRDefault="00F12217" w:rsidP="00F12217">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R16C LT 7.00</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4</w:t>
            </w:r>
          </w:p>
        </w:tc>
        <w:tc>
          <w:tcPr>
            <w:tcW w:w="2536" w:type="dxa"/>
            <w:vAlign w:val="center"/>
          </w:tcPr>
          <w:p w:rsidR="00F12217" w:rsidRPr="00161552" w:rsidRDefault="00F12217" w:rsidP="00F12217">
            <w:pPr>
              <w:jc w:val="center"/>
              <w:rPr>
                <w:rFonts w:ascii="Arial LatArm" w:hAnsi="Arial LatArm" w:cs="Arial"/>
              </w:rPr>
            </w:pPr>
            <w:r>
              <w:rPr>
                <w:rFonts w:ascii="Arial Unicode" w:hAnsi="Arial Unicode" w:cs="Arial"/>
              </w:rPr>
              <w:t>До 228000</w:t>
            </w:r>
          </w:p>
        </w:tc>
        <w:tc>
          <w:tcPr>
            <w:tcW w:w="5168" w:type="dxa"/>
            <w:vAlign w:val="center"/>
          </w:tcPr>
          <w:p w:rsidR="00F12217" w:rsidRDefault="00F12217" w:rsidP="00F12217">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215/55 R-17</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5</w:t>
            </w:r>
          </w:p>
        </w:tc>
        <w:tc>
          <w:tcPr>
            <w:tcW w:w="2536" w:type="dxa"/>
            <w:vAlign w:val="center"/>
          </w:tcPr>
          <w:p w:rsidR="00F12217" w:rsidRPr="00161552" w:rsidRDefault="00F12217" w:rsidP="00F12217">
            <w:pPr>
              <w:jc w:val="center"/>
              <w:rPr>
                <w:rFonts w:ascii="Arial LatArm" w:hAnsi="Arial LatArm" w:cs="Arial"/>
              </w:rPr>
            </w:pPr>
            <w:r>
              <w:rPr>
                <w:rFonts w:ascii="Arial Unicode" w:hAnsi="Arial Unicode" w:cs="Arial"/>
              </w:rPr>
              <w:t>До 192000</w:t>
            </w:r>
          </w:p>
        </w:tc>
        <w:tc>
          <w:tcPr>
            <w:tcW w:w="5168" w:type="dxa"/>
            <w:vAlign w:val="center"/>
          </w:tcPr>
          <w:p w:rsidR="00F12217" w:rsidRDefault="00F12217" w:rsidP="00F12217">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205/60 R-16 </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6</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768000</w:t>
            </w:r>
          </w:p>
        </w:tc>
        <w:tc>
          <w:tcPr>
            <w:tcW w:w="5168" w:type="dxa"/>
            <w:vAlign w:val="center"/>
          </w:tcPr>
          <w:p w:rsidR="00F12217" w:rsidRDefault="00F12217" w:rsidP="00F12217">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LT 245/75 R 16C </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7</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288000</w:t>
            </w:r>
          </w:p>
        </w:tc>
        <w:tc>
          <w:tcPr>
            <w:tcW w:w="5168" w:type="dxa"/>
            <w:vAlign w:val="center"/>
          </w:tcPr>
          <w:p w:rsidR="00F12217" w:rsidRDefault="00F12217" w:rsidP="00F12217">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185/65 R-15</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8</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132000</w:t>
            </w:r>
          </w:p>
        </w:tc>
        <w:tc>
          <w:tcPr>
            <w:tcW w:w="5168" w:type="dxa"/>
            <w:vAlign w:val="center"/>
          </w:tcPr>
          <w:p w:rsidR="00F12217" w:rsidRDefault="00F12217" w:rsidP="00F12217">
            <w:pPr>
              <w:rPr>
                <w:rFonts w:ascii="Arial LatArm" w:hAnsi="Arial LatArm" w:cs="Calibri"/>
              </w:rPr>
            </w:pPr>
            <w:r>
              <w:rPr>
                <w:rFonts w:ascii="Calibri" w:hAnsi="Calibri" w:cs="Calibri"/>
              </w:rPr>
              <w:t>Аккумуляторная</w:t>
            </w:r>
            <w:r>
              <w:rPr>
                <w:rFonts w:ascii="Arial LatArm" w:hAnsi="Arial LatArm" w:cs="Calibri"/>
              </w:rPr>
              <w:t xml:space="preserve"> </w:t>
            </w:r>
            <w:r>
              <w:rPr>
                <w:rFonts w:ascii="Calibri" w:hAnsi="Calibri" w:cs="Calibri"/>
              </w:rPr>
              <w:t>батарея</w:t>
            </w:r>
            <w:r>
              <w:rPr>
                <w:rFonts w:ascii="Arial LatArm" w:hAnsi="Arial LatArm" w:cs="Calibri"/>
              </w:rPr>
              <w:t xml:space="preserve"> 75A</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9</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98000</w:t>
            </w:r>
          </w:p>
        </w:tc>
        <w:tc>
          <w:tcPr>
            <w:tcW w:w="5168" w:type="dxa"/>
            <w:vAlign w:val="center"/>
          </w:tcPr>
          <w:p w:rsidR="00F12217" w:rsidRDefault="00F12217" w:rsidP="00F12217">
            <w:pPr>
              <w:rPr>
                <w:rFonts w:ascii="Arial LatArm" w:hAnsi="Arial LatArm" w:cs="Calibri"/>
              </w:rPr>
            </w:pPr>
            <w:r>
              <w:rPr>
                <w:rFonts w:ascii="Calibri" w:hAnsi="Calibri" w:cs="Calibri"/>
              </w:rPr>
              <w:t>Аккумуляторная</w:t>
            </w:r>
            <w:r>
              <w:rPr>
                <w:rFonts w:ascii="Arial LatArm" w:hAnsi="Arial LatArm" w:cs="Calibri"/>
              </w:rPr>
              <w:t xml:space="preserve"> </w:t>
            </w:r>
            <w:r>
              <w:rPr>
                <w:rFonts w:ascii="Calibri" w:hAnsi="Calibri" w:cs="Calibri"/>
              </w:rPr>
              <w:t>батарея</w:t>
            </w:r>
            <w:r>
              <w:rPr>
                <w:rFonts w:ascii="Arial LatArm" w:hAnsi="Arial LatArm" w:cs="Calibri"/>
              </w:rPr>
              <w:t xml:space="preserve"> 100A</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10</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80000</w:t>
            </w:r>
          </w:p>
        </w:tc>
        <w:tc>
          <w:tcPr>
            <w:tcW w:w="5168" w:type="dxa"/>
            <w:vAlign w:val="center"/>
          </w:tcPr>
          <w:p w:rsidR="00F12217" w:rsidRDefault="00F12217" w:rsidP="00F12217">
            <w:pPr>
              <w:rPr>
                <w:rFonts w:ascii="Arial LatArm" w:hAnsi="Arial LatArm" w:cs="Calibri"/>
              </w:rPr>
            </w:pPr>
            <w:r>
              <w:rPr>
                <w:rFonts w:ascii="Calibri" w:hAnsi="Calibri" w:cs="Calibri"/>
              </w:rPr>
              <w:t>Лампа</w:t>
            </w:r>
            <w:r>
              <w:rPr>
                <w:rFonts w:ascii="Arial LatArm" w:hAnsi="Arial LatArm" w:cs="Calibri"/>
              </w:rPr>
              <w:t xml:space="preserve"> </w:t>
            </w:r>
            <w:r>
              <w:rPr>
                <w:rFonts w:ascii="Calibri" w:hAnsi="Calibri" w:cs="Calibri"/>
              </w:rPr>
              <w:t>автомобильной</w:t>
            </w:r>
            <w:r>
              <w:rPr>
                <w:rFonts w:ascii="Arial LatArm" w:hAnsi="Arial LatArm" w:cs="Calibri"/>
              </w:rPr>
              <w:t xml:space="preserve"> </w:t>
            </w:r>
            <w:r>
              <w:rPr>
                <w:rFonts w:ascii="Calibri" w:hAnsi="Calibri" w:cs="Calibri"/>
              </w:rPr>
              <w:t>фары</w:t>
            </w:r>
            <w:r>
              <w:rPr>
                <w:rFonts w:ascii="Arial LatArm" w:hAnsi="Arial LatArm" w:cs="Calibri"/>
              </w:rPr>
              <w:t xml:space="preserve"> H7</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11</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180000</w:t>
            </w:r>
          </w:p>
        </w:tc>
        <w:tc>
          <w:tcPr>
            <w:tcW w:w="5168" w:type="dxa"/>
            <w:vAlign w:val="center"/>
          </w:tcPr>
          <w:p w:rsidR="00F12217" w:rsidRDefault="00F12217" w:rsidP="00F12217">
            <w:pPr>
              <w:rPr>
                <w:rFonts w:ascii="Arial LatArm" w:hAnsi="Arial LatArm" w:cs="Calibri"/>
              </w:rPr>
            </w:pPr>
            <w:r>
              <w:rPr>
                <w:rFonts w:ascii="Calibri" w:hAnsi="Calibri" w:cs="Calibri"/>
              </w:rPr>
              <w:t>Антифриз</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12</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32750</w:t>
            </w:r>
          </w:p>
        </w:tc>
        <w:tc>
          <w:tcPr>
            <w:tcW w:w="5168" w:type="dxa"/>
            <w:vAlign w:val="center"/>
          </w:tcPr>
          <w:p w:rsidR="00F12217" w:rsidRDefault="00F12217" w:rsidP="00F12217">
            <w:pPr>
              <w:rPr>
                <w:rFonts w:ascii="Arial LatArm" w:hAnsi="Arial LatArm" w:cs="Calibri"/>
              </w:rPr>
            </w:pPr>
            <w:r>
              <w:rPr>
                <w:rFonts w:ascii="Calibri" w:hAnsi="Calibri" w:cs="Calibri"/>
              </w:rPr>
              <w:t>Тормозная</w:t>
            </w:r>
            <w:r>
              <w:rPr>
                <w:rFonts w:ascii="Arial LatArm" w:hAnsi="Arial LatArm" w:cs="Calibri"/>
              </w:rPr>
              <w:t xml:space="preserve"> </w:t>
            </w:r>
            <w:r>
              <w:rPr>
                <w:rFonts w:ascii="Calibri" w:hAnsi="Calibri" w:cs="Calibri"/>
              </w:rPr>
              <w:t>жидкость</w:t>
            </w:r>
            <w:r>
              <w:rPr>
                <w:rFonts w:ascii="Arial LatArm" w:hAnsi="Arial LatArm" w:cs="Calibri"/>
              </w:rPr>
              <w:t xml:space="preserve"> DOT-4,             </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13</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765000</w:t>
            </w:r>
          </w:p>
        </w:tc>
        <w:tc>
          <w:tcPr>
            <w:tcW w:w="5168" w:type="dxa"/>
            <w:vAlign w:val="center"/>
          </w:tcPr>
          <w:p w:rsidR="00F12217" w:rsidRDefault="00F12217" w:rsidP="00F12217">
            <w:pPr>
              <w:rPr>
                <w:rFonts w:ascii="Arial LatArm" w:hAnsi="Arial LatArm" w:cs="Calibri"/>
              </w:rPr>
            </w:pPr>
            <w:r>
              <w:rPr>
                <w:rFonts w:ascii="Calibri" w:hAnsi="Calibri" w:cs="Calibri"/>
              </w:rPr>
              <w:t>Дизельное</w:t>
            </w:r>
            <w:r>
              <w:rPr>
                <w:rFonts w:ascii="Arial LatArm" w:hAnsi="Arial LatArm" w:cs="Calibri"/>
              </w:rPr>
              <w:t xml:space="preserve"> </w:t>
            </w:r>
            <w:r>
              <w:rPr>
                <w:rFonts w:ascii="Calibri" w:hAnsi="Calibri" w:cs="Calibri"/>
              </w:rPr>
              <w:t>моторное</w:t>
            </w:r>
            <w:r>
              <w:rPr>
                <w:rFonts w:ascii="Arial LatArm" w:hAnsi="Arial LatArm" w:cs="Calibri"/>
              </w:rPr>
              <w:t xml:space="preserve"> </w:t>
            </w:r>
            <w:r>
              <w:rPr>
                <w:rFonts w:ascii="Calibri" w:hAnsi="Calibri" w:cs="Calibri"/>
              </w:rPr>
              <w:t>масло</w:t>
            </w:r>
            <w:r>
              <w:rPr>
                <w:rFonts w:ascii="Arial LatArm" w:hAnsi="Arial LatArm" w:cs="Calibri"/>
              </w:rPr>
              <w:t xml:space="preserve">  10W40</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14</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132000</w:t>
            </w:r>
          </w:p>
        </w:tc>
        <w:tc>
          <w:tcPr>
            <w:tcW w:w="5168" w:type="dxa"/>
            <w:vAlign w:val="center"/>
          </w:tcPr>
          <w:p w:rsidR="00F12217" w:rsidRDefault="00F12217" w:rsidP="00F12217">
            <w:pPr>
              <w:rPr>
                <w:rFonts w:ascii="Arial LatArm" w:hAnsi="Arial LatArm" w:cs="Calibri"/>
              </w:rPr>
            </w:pPr>
            <w:r>
              <w:rPr>
                <w:rFonts w:ascii="Calibri" w:hAnsi="Calibri" w:cs="Calibri"/>
              </w:rPr>
              <w:t>Гидравлическое</w:t>
            </w:r>
            <w:r>
              <w:rPr>
                <w:rFonts w:ascii="Arial LatArm" w:hAnsi="Arial LatArm" w:cs="Calibri"/>
              </w:rPr>
              <w:t xml:space="preserve"> </w:t>
            </w:r>
            <w:r>
              <w:rPr>
                <w:rFonts w:ascii="Calibri" w:hAnsi="Calibri" w:cs="Calibri"/>
              </w:rPr>
              <w:t>масло</w:t>
            </w:r>
            <w:r>
              <w:rPr>
                <w:rFonts w:ascii="Arial LatArm" w:hAnsi="Arial LatArm" w:cs="Calibri"/>
              </w:rPr>
              <w:t xml:space="preserve">, </w:t>
            </w:r>
            <w:r>
              <w:rPr>
                <w:rFonts w:ascii="Calibri" w:hAnsi="Calibri" w:cs="Calibri"/>
              </w:rPr>
              <w:t>желтый</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15</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88000</w:t>
            </w:r>
          </w:p>
        </w:tc>
        <w:tc>
          <w:tcPr>
            <w:tcW w:w="5168" w:type="dxa"/>
            <w:vAlign w:val="center"/>
          </w:tcPr>
          <w:p w:rsidR="00F12217" w:rsidRDefault="00F12217" w:rsidP="00F12217">
            <w:pPr>
              <w:rPr>
                <w:rFonts w:ascii="Arial LatArm" w:hAnsi="Arial LatArm" w:cs="Calibri"/>
              </w:rPr>
            </w:pPr>
            <w:r>
              <w:rPr>
                <w:rFonts w:ascii="Calibri" w:hAnsi="Calibri" w:cs="Calibri"/>
              </w:rPr>
              <w:t>Гидравлическое</w:t>
            </w:r>
            <w:r>
              <w:rPr>
                <w:rFonts w:ascii="Arial LatArm" w:hAnsi="Arial LatArm" w:cs="Calibri"/>
              </w:rPr>
              <w:t xml:space="preserve"> </w:t>
            </w:r>
            <w:r>
              <w:rPr>
                <w:rFonts w:ascii="Calibri" w:hAnsi="Calibri" w:cs="Calibri"/>
              </w:rPr>
              <w:t>масло</w:t>
            </w:r>
            <w:r>
              <w:rPr>
                <w:rFonts w:ascii="Arial LatArm" w:hAnsi="Arial LatArm" w:cs="Calibri"/>
              </w:rPr>
              <w:t xml:space="preserve">, </w:t>
            </w:r>
            <w:r>
              <w:rPr>
                <w:rFonts w:ascii="Calibri" w:hAnsi="Calibri" w:cs="Calibri"/>
              </w:rPr>
              <w:t>красный</w:t>
            </w:r>
          </w:p>
        </w:tc>
      </w:tr>
      <w:tr w:rsidR="00F12217" w:rsidRPr="009044F1" w:rsidTr="00885259">
        <w:trPr>
          <w:trHeight w:val="476"/>
          <w:jc w:val="center"/>
        </w:trPr>
        <w:tc>
          <w:tcPr>
            <w:tcW w:w="1530" w:type="dxa"/>
            <w:vAlign w:val="center"/>
          </w:tcPr>
          <w:p w:rsidR="00F12217" w:rsidRDefault="00F12217" w:rsidP="00F12217">
            <w:pPr>
              <w:jc w:val="center"/>
              <w:rPr>
                <w:rFonts w:ascii="Arial Unicode" w:hAnsi="Arial Unicode" w:cs="Calibri"/>
                <w:sz w:val="22"/>
                <w:szCs w:val="22"/>
              </w:rPr>
            </w:pPr>
            <w:r>
              <w:rPr>
                <w:rFonts w:ascii="Arial Unicode" w:hAnsi="Arial Unicode" w:cs="Calibri"/>
                <w:sz w:val="22"/>
                <w:szCs w:val="22"/>
              </w:rPr>
              <w:t>16</w:t>
            </w:r>
          </w:p>
        </w:tc>
        <w:tc>
          <w:tcPr>
            <w:tcW w:w="2536" w:type="dxa"/>
            <w:vAlign w:val="center"/>
          </w:tcPr>
          <w:p w:rsidR="00F12217" w:rsidRPr="00161552" w:rsidRDefault="003A5989" w:rsidP="00F12217">
            <w:pPr>
              <w:jc w:val="center"/>
              <w:rPr>
                <w:rFonts w:ascii="Arial LatArm" w:hAnsi="Arial LatArm" w:cs="Arial"/>
              </w:rPr>
            </w:pPr>
            <w:r>
              <w:rPr>
                <w:rFonts w:ascii="Arial Unicode" w:hAnsi="Arial Unicode" w:cs="Arial"/>
              </w:rPr>
              <w:t xml:space="preserve">До </w:t>
            </w:r>
            <w:r w:rsidR="00F12217">
              <w:rPr>
                <w:rFonts w:ascii="Arial Unicode" w:hAnsi="Arial Unicode" w:cs="Arial"/>
              </w:rPr>
              <w:t>165000</w:t>
            </w:r>
          </w:p>
        </w:tc>
        <w:tc>
          <w:tcPr>
            <w:tcW w:w="5168" w:type="dxa"/>
            <w:vAlign w:val="center"/>
          </w:tcPr>
          <w:p w:rsidR="00F12217" w:rsidRDefault="00F12217" w:rsidP="00F12217">
            <w:pPr>
              <w:rPr>
                <w:rFonts w:ascii="Arial LatArm" w:hAnsi="Arial LatArm" w:cs="Calibri"/>
              </w:rPr>
            </w:pPr>
            <w:r>
              <w:rPr>
                <w:rFonts w:ascii="Arial LatArm" w:hAnsi="Arial LatArm" w:cs="Calibri"/>
              </w:rPr>
              <w:t xml:space="preserve">Adblue </w:t>
            </w:r>
            <w:r>
              <w:rPr>
                <w:rFonts w:ascii="Calibri" w:hAnsi="Calibri" w:cs="Calibri"/>
              </w:rPr>
              <w:t>жидкость</w:t>
            </w:r>
          </w:p>
        </w:tc>
      </w:tr>
    </w:tbl>
    <w:p w:rsidR="00096865" w:rsidRDefault="00096865" w:rsidP="00B46D58">
      <w:pPr>
        <w:widowControl w:val="0"/>
        <w:spacing w:after="160"/>
        <w:ind w:firstLine="567"/>
        <w:jc w:val="center"/>
        <w:rPr>
          <w:rFonts w:ascii="GHEA Grapalat" w:hAnsi="GHEA Grapalat" w:cs="Sylfaen"/>
          <w:i/>
        </w:rPr>
      </w:pPr>
    </w:p>
    <w:p w:rsidR="00C47A9B" w:rsidRPr="00AF4F8A" w:rsidRDefault="00C47A9B" w:rsidP="00C47A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C47A9B" w:rsidRPr="009044F1" w:rsidRDefault="00C47A9B" w:rsidP="00C47A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C47A9B" w:rsidRPr="00AA5BD2" w:rsidRDefault="00C47A9B" w:rsidP="00C47A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C47A9B" w:rsidRDefault="00C47A9B" w:rsidP="00B46D58">
      <w:pPr>
        <w:widowControl w:val="0"/>
        <w:spacing w:after="160"/>
        <w:ind w:firstLine="567"/>
        <w:jc w:val="center"/>
        <w:rPr>
          <w:rFonts w:ascii="GHEA Grapalat" w:hAnsi="GHEA Grapalat" w:cs="Sylfaen"/>
          <w:i/>
        </w:rPr>
      </w:pPr>
    </w:p>
    <w:p w:rsidR="00BD2867"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w:t>
      </w:r>
    </w:p>
    <w:p w:rsidR="00BD2867" w:rsidRDefault="00BD2867" w:rsidP="00B46D58">
      <w:pPr>
        <w:widowControl w:val="0"/>
        <w:spacing w:after="160"/>
        <w:jc w:val="center"/>
        <w:rPr>
          <w:rFonts w:ascii="GHEA Grapalat" w:hAnsi="GHEA Grapalat"/>
          <w:b/>
        </w:rPr>
      </w:pPr>
    </w:p>
    <w:p w:rsidR="00096865" w:rsidRPr="009044F1" w:rsidRDefault="002B32D6" w:rsidP="00B46D58">
      <w:pPr>
        <w:widowControl w:val="0"/>
        <w:spacing w:after="160"/>
        <w:jc w:val="center"/>
        <w:rPr>
          <w:rFonts w:ascii="GHEA Grapalat" w:hAnsi="GHEA Grapalat"/>
          <w:b/>
        </w:rPr>
      </w:pPr>
      <w:r w:rsidRPr="009044F1">
        <w:rPr>
          <w:rFonts w:ascii="GHEA Grapalat" w:hAnsi="GHEA Grapalat"/>
          <w:b/>
        </w:rPr>
        <w:t xml:space="preserve">Я К ПРАВУ УЧАСТНИКА НА УЧАСТИЕ, </w:t>
      </w:r>
      <w:r w:rsidR="00693101"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w:t>
      </w:r>
      <w:r w:rsidRPr="009044F1">
        <w:rPr>
          <w:rFonts w:ascii="GHEA Grapalat" w:hAnsi="GHEA Grapalat"/>
        </w:rPr>
        <w:lastRenderedPageBreak/>
        <w:t>—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w:t>
      </w:r>
      <w:r w:rsidRPr="009044F1">
        <w:rPr>
          <w:rFonts w:ascii="GHEA Grapalat" w:hAnsi="GHEA Grapalat"/>
          <w:color w:val="000000"/>
        </w:rPr>
        <w:lastRenderedPageBreak/>
        <w:t>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w:t>
      </w:r>
      <w:r w:rsidRPr="009044F1">
        <w:rPr>
          <w:rFonts w:ascii="GHEA Grapalat" w:hAnsi="GHEA Grapalat"/>
        </w:rPr>
        <w:lastRenderedPageBreak/>
        <w:t xml:space="preserve">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w:t>
      </w:r>
      <w:r w:rsidRPr="009044F1">
        <w:rPr>
          <w:rFonts w:ascii="GHEA Grapalat" w:hAnsi="GHEA Grapalat"/>
        </w:rPr>
        <w:lastRenderedPageBreak/>
        <w:t>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FF1FA5" w:rsidRPr="009044F1" w:rsidRDefault="00FF1FA5" w:rsidP="00FF1FA5">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FF1FA5" w:rsidRPr="009044F1" w:rsidRDefault="00FF1FA5" w:rsidP="00FF1FA5">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FF1FA5" w:rsidRPr="009044F1" w:rsidRDefault="00FF1FA5" w:rsidP="00FF1FA5">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FF1FA5" w:rsidRPr="005114D0" w:rsidRDefault="00FF1FA5" w:rsidP="00FF1FA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w:t>
      </w:r>
      <w:bookmarkStart w:id="0" w:name="_GoBack"/>
      <w:bookmarkEnd w:id="0"/>
      <w:r w:rsidRPr="009044F1">
        <w:rPr>
          <w:rFonts w:ascii="GHEA Grapalat" w:hAnsi="GHEA Grapalat"/>
          <w:sz w:val="24"/>
          <w:szCs w:val="24"/>
        </w:rPr>
        <w:t xml:space="preserve">аявок на </w:t>
      </w:r>
      <w:r w:rsidR="00F666D5">
        <w:rPr>
          <w:rFonts w:ascii="GHEA Grapalat" w:hAnsi="GHEA Grapalat"/>
          <w:sz w:val="24"/>
          <w:szCs w:val="24"/>
        </w:rPr>
        <w:t>запрос котировок</w:t>
      </w:r>
      <w:r w:rsidRPr="009044F1">
        <w:rPr>
          <w:rFonts w:ascii="GHEA Grapalat" w:hAnsi="GHEA Grapalat"/>
          <w:sz w:val="24"/>
          <w:szCs w:val="24"/>
        </w:rPr>
        <w:t>.</w:t>
      </w:r>
    </w:p>
    <w:p w:rsidR="00FF1FA5" w:rsidRPr="00956B41" w:rsidRDefault="00FF1FA5" w:rsidP="00FF1FA5">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sidR="004A019A">
        <w:rPr>
          <w:rFonts w:ascii="GHEA Grapalat" w:hAnsi="GHEA Grapalat"/>
          <w:b/>
          <w:sz w:val="24"/>
          <w:szCs w:val="24"/>
        </w:rPr>
        <w:t xml:space="preserve"> </w:t>
      </w:r>
      <w:r w:rsidRPr="002C7467">
        <w:rPr>
          <w:rFonts w:ascii="GHEA Grapalat" w:hAnsi="GHEA Grapalat"/>
          <w:b/>
          <w:sz w:val="24"/>
          <w:szCs w:val="24"/>
        </w:rPr>
        <w:t xml:space="preserve">Ереван, ул. Бузанда 1/4, не позднее, </w:t>
      </w:r>
      <w:r w:rsidRPr="001A08BC">
        <w:rPr>
          <w:rFonts w:ascii="GHEA Grapalat" w:hAnsi="GHEA Grapalat"/>
          <w:b/>
          <w:sz w:val="24"/>
          <w:szCs w:val="24"/>
        </w:rPr>
        <w:t>чем 1</w:t>
      </w:r>
      <w:r w:rsidR="00A51C73" w:rsidRPr="001A08BC">
        <w:rPr>
          <w:rFonts w:ascii="GHEA Grapalat" w:hAnsi="GHEA Grapalat"/>
          <w:b/>
          <w:sz w:val="24"/>
          <w:szCs w:val="24"/>
        </w:rPr>
        <w:t>1</w:t>
      </w:r>
      <w:r w:rsidRPr="001A08BC">
        <w:rPr>
          <w:rFonts w:ascii="GHEA Grapalat" w:hAnsi="GHEA Grapalat"/>
          <w:b/>
          <w:sz w:val="24"/>
          <w:szCs w:val="24"/>
        </w:rPr>
        <w:t>:00</w:t>
      </w:r>
      <w:r w:rsidRPr="002C7467">
        <w:rPr>
          <w:rFonts w:ascii="GHEA Grapalat" w:hAnsi="GHEA Grapalat"/>
          <w:b/>
          <w:sz w:val="24"/>
          <w:szCs w:val="24"/>
        </w:rPr>
        <w:t xml:space="preserve">  часов </w:t>
      </w:r>
      <w:r w:rsidRPr="00661596">
        <w:rPr>
          <w:rFonts w:ascii="GHEA Grapalat" w:hAnsi="GHEA Grapalat"/>
          <w:b/>
          <w:sz w:val="24"/>
          <w:szCs w:val="24"/>
        </w:rPr>
        <w:t>7</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FF1FA5" w:rsidRDefault="00FF1FA5" w:rsidP="00FF1FA5">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661596">
        <w:rPr>
          <w:rFonts w:ascii="GHEA Grapalat" w:hAnsi="GHEA Grapalat"/>
          <w:sz w:val="24"/>
          <w:szCs w:val="24"/>
        </w:rPr>
        <w:t xml:space="preserve"> </w:t>
      </w:r>
      <w:r w:rsidR="00A83834">
        <w:rPr>
          <w:rFonts w:ascii="GHEA Grapalat" w:hAnsi="GHEA Grapalat"/>
          <w:sz w:val="24"/>
          <w:szCs w:val="24"/>
        </w:rPr>
        <w:t>Нарине Абраамян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д</w:t>
      </w:r>
      <w:r w:rsidRPr="00FD14D7">
        <w:rPr>
          <w:rFonts w:ascii="GHEA Grapalat" w:hAnsi="GHEA Grapalat"/>
          <w:b/>
          <w:sz w:val="24"/>
          <w:szCs w:val="24"/>
        </w:rPr>
        <w:t xml:space="preserve">) </w:t>
      </w:r>
      <w:r w:rsidR="00B5181E" w:rsidRPr="00FD14D7">
        <w:rPr>
          <w:rFonts w:ascii="GHEA Grapalat" w:hAnsi="GHEA Grapalat"/>
          <w:b/>
          <w:sz w:val="24"/>
          <w:szCs w:val="24"/>
        </w:rPr>
        <w:t>д</w:t>
      </w:r>
      <w:r w:rsidR="00695E8D" w:rsidRPr="00FD14D7">
        <w:rPr>
          <w:rFonts w:ascii="GHEA Grapalat" w:hAnsi="GHEA Grapalat"/>
          <w:b/>
          <w:sz w:val="24"/>
          <w:szCs w:val="24"/>
        </w:rPr>
        <w:t>екларацию</w:t>
      </w:r>
      <w:r w:rsidR="006A7E82" w:rsidRPr="00FD14D7">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D14D7">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D14D7">
        <w:rPr>
          <w:rFonts w:ascii="GHEA Grapalat" w:hAnsi="GHEA Grapalat"/>
          <w:b/>
          <w:sz w:val="24"/>
          <w:szCs w:val="24"/>
        </w:rPr>
        <w:t>деклация</w:t>
      </w:r>
      <w:r w:rsidRPr="00FD14D7">
        <w:rPr>
          <w:rFonts w:ascii="GHEA Grapalat" w:hAnsi="GHEA Grapalat"/>
          <w:b/>
          <w:sz w:val="24"/>
          <w:szCs w:val="24"/>
        </w:rPr>
        <w:t>, после вскрытия заявок публик</w:t>
      </w:r>
      <w:r w:rsidR="006A7E82" w:rsidRPr="00FD14D7">
        <w:rPr>
          <w:rFonts w:ascii="GHEA Grapalat" w:hAnsi="GHEA Grapalat"/>
          <w:b/>
          <w:sz w:val="24"/>
          <w:szCs w:val="24"/>
        </w:rPr>
        <w:t>у</w:t>
      </w:r>
      <w:r w:rsidRPr="00FD14D7">
        <w:rPr>
          <w:rFonts w:ascii="GHEA Grapalat" w:hAnsi="GHEA Grapalat"/>
          <w:b/>
          <w:sz w:val="24"/>
          <w:szCs w:val="24"/>
        </w:rPr>
        <w:t>ется в бюллетене вместе с объявлением о решении заключить догово</w:t>
      </w:r>
      <w:r>
        <w:rPr>
          <w:rFonts w:ascii="GHEA Grapalat" w:hAnsi="GHEA Grapalat"/>
          <w:sz w:val="24"/>
          <w:szCs w:val="24"/>
        </w:rPr>
        <w:t>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FD14D7">
        <w:rPr>
          <w:rFonts w:ascii="GHEA Grapalat" w:hAnsi="GHEA Grapalat"/>
          <w:b/>
          <w:sz w:val="24"/>
          <w:szCs w:val="24"/>
        </w:rPr>
        <w:t>технические характеристики</w:t>
      </w:r>
      <w:r w:rsidR="00932115" w:rsidRPr="00FD14D7">
        <w:rPr>
          <w:rFonts w:ascii="GHEA Grapalat" w:hAnsi="GHEA Grapalat" w:cs="Sylfaen"/>
          <w:b/>
          <w:sz w:val="24"/>
          <w:szCs w:val="24"/>
        </w:rPr>
        <w:t xml:space="preserve"> предлагаемого им товара</w:t>
      </w:r>
      <w:r w:rsidR="005F25EF" w:rsidRPr="00FD14D7">
        <w:rPr>
          <w:rFonts w:ascii="GHEA Grapalat" w:hAnsi="GHEA Grapalat"/>
          <w:b/>
          <w:sz w:val="24"/>
          <w:szCs w:val="24"/>
        </w:rPr>
        <w:t xml:space="preserve">, а также товарный знак, </w:t>
      </w:r>
      <w:r w:rsidR="00932115" w:rsidRPr="00FD14D7">
        <w:rPr>
          <w:rFonts w:ascii="GHEA Grapalat" w:hAnsi="GHEA Grapalat" w:cs="Sylfaen"/>
          <w:b/>
          <w:sz w:val="24"/>
          <w:szCs w:val="24"/>
        </w:rPr>
        <w:t xml:space="preserve">фирменное наименование, </w:t>
      </w:r>
      <w:r w:rsidR="005F6602" w:rsidRPr="00FD14D7">
        <w:rPr>
          <w:rFonts w:ascii="GHEA Grapalat" w:hAnsi="GHEA Grapalat" w:cs="Sylfaen"/>
          <w:b/>
          <w:sz w:val="24"/>
          <w:szCs w:val="24"/>
        </w:rPr>
        <w:t xml:space="preserve">модель </w:t>
      </w:r>
      <w:r w:rsidR="00932115" w:rsidRPr="00FD14D7">
        <w:rPr>
          <w:rFonts w:ascii="GHEA Grapalat" w:hAnsi="GHEA Grapalat" w:cs="Sylfaen"/>
          <w:b/>
          <w:sz w:val="24"/>
          <w:szCs w:val="24"/>
        </w:rPr>
        <w:t>и</w:t>
      </w:r>
      <w:r w:rsidR="00932115" w:rsidRPr="00FD14D7">
        <w:rPr>
          <w:rFonts w:ascii="GHEA Grapalat" w:hAnsi="GHEA Grapalat"/>
          <w:b/>
          <w:sz w:val="24"/>
          <w:szCs w:val="24"/>
        </w:rPr>
        <w:t xml:space="preserve"> </w:t>
      </w:r>
      <w:r w:rsidR="005F25EF" w:rsidRPr="00FD14D7">
        <w:rPr>
          <w:rFonts w:ascii="GHEA Grapalat" w:hAnsi="GHEA Grapalat"/>
          <w:b/>
          <w:sz w:val="24"/>
          <w:szCs w:val="24"/>
        </w:rPr>
        <w:t>наименование производителя, (далее — полное описание товара</w:t>
      </w:r>
      <w:r w:rsidR="005F25EF" w:rsidRPr="00FD14D7">
        <w:rPr>
          <w:rFonts w:ascii="GHEA Grapalat" w:hAnsi="GHEA Grapalat"/>
          <w:b/>
        </w:rPr>
        <w:t>)</w:t>
      </w:r>
      <w:r w:rsidR="00B82520" w:rsidRPr="00FD14D7">
        <w:rPr>
          <w:rFonts w:ascii="GHEA Grapalat" w:hAnsi="GHEA Grapalat"/>
          <w:b/>
        </w:rPr>
        <w:t xml:space="preserve">. </w:t>
      </w:r>
      <w:r w:rsidR="00B82520" w:rsidRPr="00FD14D7">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FD14D7">
        <w:rPr>
          <w:rFonts w:ascii="GHEA Grapalat" w:hAnsi="GHEA Grapalat"/>
          <w:b/>
          <w:sz w:val="24"/>
          <w:szCs w:val="24"/>
        </w:rPr>
        <w:t xml:space="preserve">модель </w:t>
      </w:r>
      <w:r w:rsidR="005F6602" w:rsidRPr="00FD14D7">
        <w:rPr>
          <w:rFonts w:ascii="GHEA Grapalat" w:hAnsi="GHEA Grapalat"/>
          <w:b/>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может </w:t>
      </w:r>
      <w:r w:rsidRPr="009044F1">
        <w:rPr>
          <w:rFonts w:ascii="GHEA Grapalat" w:hAnsi="GHEA Grapalat"/>
        </w:rPr>
        <w:lastRenderedPageBreak/>
        <w:t>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66B8B" w:rsidRDefault="00FD2748" w:rsidP="00B66B8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66B8B" w:rsidRPr="009044F1">
        <w:rPr>
          <w:rFonts w:ascii="GHEA Grapalat" w:hAnsi="GHEA Grapalat"/>
          <w:sz w:val="24"/>
          <w:szCs w:val="24"/>
        </w:rPr>
        <w:t>Вскрытие заявок произойдет на "</w:t>
      </w:r>
      <w:r w:rsidR="00B66B8B" w:rsidRPr="00016450">
        <w:rPr>
          <w:rFonts w:ascii="GHEA Grapalat" w:hAnsi="GHEA Grapalat"/>
        </w:rPr>
        <w:t>"</w:t>
      </w:r>
      <w:r w:rsidR="00B66B8B" w:rsidRPr="00661596">
        <w:rPr>
          <w:rFonts w:ascii="GHEA Grapalat" w:hAnsi="GHEA Grapalat"/>
        </w:rPr>
        <w:t>7</w:t>
      </w:r>
      <w:r w:rsidR="00B66B8B">
        <w:rPr>
          <w:rFonts w:ascii="GHEA Grapalat" w:hAnsi="GHEA Grapalat"/>
          <w:sz w:val="24"/>
          <w:szCs w:val="24"/>
        </w:rPr>
        <w:t>"-</w:t>
      </w:r>
      <w:r w:rsidR="00B66B8B" w:rsidRPr="009044F1">
        <w:rPr>
          <w:rFonts w:ascii="GHEA Grapalat" w:hAnsi="GHEA Grapalat"/>
          <w:sz w:val="24"/>
          <w:szCs w:val="24"/>
        </w:rPr>
        <w:t>й день в "</w:t>
      </w:r>
      <w:r w:rsidR="00B66B8B" w:rsidRPr="00016450">
        <w:rPr>
          <w:rFonts w:ascii="GHEA Grapalat" w:hAnsi="GHEA Grapalat"/>
        </w:rPr>
        <w:t>"</w:t>
      </w:r>
      <w:r w:rsidR="00B66B8B" w:rsidRPr="00EB1B19">
        <w:rPr>
          <w:rFonts w:ascii="GHEA Grapalat" w:hAnsi="GHEA Grapalat"/>
        </w:rPr>
        <w:t>1</w:t>
      </w:r>
      <w:r w:rsidR="00B738AB" w:rsidRPr="00FD14D7">
        <w:rPr>
          <w:rFonts w:ascii="GHEA Grapalat" w:hAnsi="GHEA Grapalat"/>
        </w:rPr>
        <w:t>1</w:t>
      </w:r>
      <w:r w:rsidR="00B66B8B" w:rsidRPr="00EB1B19">
        <w:rPr>
          <w:rFonts w:ascii="GHEA Grapalat" w:hAnsi="GHEA Grapalat"/>
        </w:rPr>
        <w:t>:</w:t>
      </w:r>
      <w:r w:rsidR="00B66B8B" w:rsidRPr="00C90F08">
        <w:rPr>
          <w:rFonts w:ascii="GHEA Grapalat" w:hAnsi="GHEA Grapalat"/>
        </w:rPr>
        <w:t>0</w:t>
      </w:r>
      <w:r w:rsidR="00B66B8B" w:rsidRPr="00EB1B19">
        <w:rPr>
          <w:rFonts w:ascii="GHEA Grapalat" w:hAnsi="GHEA Grapalat"/>
        </w:rPr>
        <w:t>0</w:t>
      </w:r>
      <w:r w:rsidR="00B66B8B" w:rsidRPr="00016450">
        <w:rPr>
          <w:rFonts w:ascii="GHEA Grapalat" w:hAnsi="GHEA Grapalat"/>
        </w:rPr>
        <w:t xml:space="preserve">" </w:t>
      </w:r>
      <w:r w:rsidR="00B66B8B" w:rsidRPr="009044F1">
        <w:rPr>
          <w:rFonts w:ascii="GHEA Grapalat" w:hAnsi="GHEA Grapalat"/>
          <w:sz w:val="24"/>
          <w:szCs w:val="24"/>
        </w:rPr>
        <w:t xml:space="preserve">" со дня опубликования в </w:t>
      </w:r>
      <w:r w:rsidR="00B66B8B">
        <w:rPr>
          <w:rFonts w:ascii="GHEA Grapalat" w:hAnsi="GHEA Grapalat"/>
          <w:sz w:val="24"/>
          <w:szCs w:val="24"/>
        </w:rPr>
        <w:t>бюллетене</w:t>
      </w:r>
      <w:r w:rsidR="00B66B8B" w:rsidRPr="009044F1">
        <w:rPr>
          <w:rFonts w:ascii="GHEA Grapalat" w:hAnsi="GHEA Grapalat"/>
          <w:sz w:val="24"/>
          <w:szCs w:val="24"/>
        </w:rPr>
        <w:t xml:space="preserve"> объявления и приглашения на настоящую процедуру. </w:t>
      </w:r>
    </w:p>
    <w:p w:rsidR="00B66B8B" w:rsidRPr="00FD14D7" w:rsidRDefault="00B66B8B" w:rsidP="00B66B8B">
      <w:pPr>
        <w:pStyle w:val="BodyTextIndent2"/>
        <w:widowControl w:val="0"/>
        <w:tabs>
          <w:tab w:val="left" w:pos="1134"/>
        </w:tabs>
        <w:spacing w:after="160" w:line="240" w:lineRule="auto"/>
        <w:ind w:firstLine="567"/>
        <w:rPr>
          <w:rFonts w:ascii="GHEA Grapalat" w:hAnsi="GHEA Grapalat"/>
          <w:sz w:val="24"/>
          <w:szCs w:val="24"/>
        </w:rPr>
      </w:pPr>
      <w:r w:rsidRPr="00FD14D7">
        <w:rPr>
          <w:rFonts w:ascii="GHEA Grapalat" w:hAnsi="GHEA Grapalat"/>
          <w:sz w:val="24"/>
          <w:szCs w:val="24"/>
        </w:rPr>
        <w:t>На заседании по вскрытию и оценке заявок:</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w:t>
      </w:r>
      <w:r w:rsidRPr="009044F1">
        <w:rPr>
          <w:rFonts w:ascii="GHEA Grapalat" w:hAnsi="GHEA Grapalat"/>
          <w:sz w:val="24"/>
          <w:szCs w:val="24"/>
        </w:rPr>
        <w:lastRenderedPageBreak/>
        <w:t xml:space="preserve">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E20ED0" w:rsidRPr="009044F1">
        <w:rPr>
          <w:rFonts w:ascii="GHEA Grapalat" w:hAnsi="GHEA Grapalat"/>
          <w:i w:val="0"/>
          <w:sz w:val="24"/>
          <w:szCs w:val="24"/>
        </w:rPr>
        <w:t xml:space="preserve">с драмом Республики Армения по курсу </w:t>
      </w:r>
      <w:r w:rsidR="00E20ED0" w:rsidRPr="00C90F08">
        <w:rPr>
          <w:rFonts w:ascii="GHEA Grapalat" w:hAnsi="GHEA Grapalat"/>
          <w:i w:val="0"/>
          <w:sz w:val="24"/>
          <w:szCs w:val="24"/>
        </w:rPr>
        <w:t xml:space="preserve">ЦБ </w:t>
      </w:r>
      <w:r w:rsidR="00E20ED0" w:rsidRPr="00016450">
        <w:rPr>
          <w:rFonts w:ascii="GHEA Grapalat" w:hAnsi="GHEA Grapalat"/>
          <w:i w:val="0"/>
          <w:sz w:val="24"/>
          <w:szCs w:val="24"/>
        </w:rPr>
        <w:t xml:space="preserve"> </w:t>
      </w:r>
      <w:r w:rsidR="00E20ED0" w:rsidRPr="00C90F08">
        <w:rPr>
          <w:rFonts w:ascii="GHEA Grapalat" w:hAnsi="GHEA Grapalat"/>
          <w:i w:val="0"/>
          <w:sz w:val="24"/>
          <w:szCs w:val="24"/>
        </w:rPr>
        <w:t>Армении</w:t>
      </w:r>
      <w:r w:rsidR="00E20ED0" w:rsidRPr="009044F1" w:rsidDel="00E20ED0">
        <w:rPr>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w:t>
      </w:r>
      <w:r w:rsidRPr="002F249D">
        <w:rPr>
          <w:rFonts w:ascii="GHEA Grapalat" w:hAnsi="GHEA Grapalat"/>
          <w:sz w:val="24"/>
          <w:szCs w:val="24"/>
        </w:rPr>
        <w:lastRenderedPageBreak/>
        <w:t>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w:t>
      </w:r>
      <w:r w:rsidR="00C20AD3" w:rsidRPr="00637CD2">
        <w:rPr>
          <w:rFonts w:ascii="GHEA Grapalat" w:hAnsi="GHEA Grapalat" w:cs="Sylfaen"/>
        </w:rPr>
        <w:lastRenderedPageBreak/>
        <w:t>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14D7" w:rsidRDefault="00A150A9" w:rsidP="00B46D58">
      <w:pPr>
        <w:pStyle w:val="BodyTextIndent2"/>
        <w:widowControl w:val="0"/>
        <w:tabs>
          <w:tab w:val="left" w:pos="1276"/>
        </w:tabs>
        <w:spacing w:after="160" w:line="240" w:lineRule="auto"/>
        <w:ind w:firstLine="567"/>
        <w:rPr>
          <w:rFonts w:ascii="GHEA Grapalat" w:hAnsi="GHEA Grapalat"/>
          <w:b/>
          <w:sz w:val="24"/>
          <w:szCs w:val="24"/>
        </w:rPr>
      </w:pPr>
      <w:r w:rsidRPr="00FD14D7">
        <w:rPr>
          <w:rFonts w:ascii="GHEA Grapalat" w:hAnsi="GHEA Grapalat"/>
          <w:b/>
          <w:sz w:val="24"/>
          <w:szCs w:val="24"/>
        </w:rPr>
        <w:t>8.</w:t>
      </w:r>
      <w:r w:rsidR="000E624C" w:rsidRPr="00FD14D7">
        <w:rPr>
          <w:rFonts w:ascii="GHEA Grapalat" w:hAnsi="GHEA Grapalat"/>
          <w:b/>
          <w:sz w:val="24"/>
          <w:szCs w:val="24"/>
          <w:lang w:val="hy-AM"/>
        </w:rPr>
        <w:t>1</w:t>
      </w:r>
      <w:r w:rsidR="00B325AF" w:rsidRPr="00FD14D7">
        <w:rPr>
          <w:rFonts w:ascii="GHEA Grapalat" w:hAnsi="GHEA Grapalat"/>
          <w:b/>
          <w:sz w:val="24"/>
          <w:szCs w:val="24"/>
        </w:rPr>
        <w:t>8</w:t>
      </w:r>
      <w:r w:rsidRPr="00FD14D7">
        <w:rPr>
          <w:rFonts w:ascii="GHEA Grapalat" w:hAnsi="GHEA Grapalat"/>
          <w:b/>
          <w:sz w:val="24"/>
          <w:szCs w:val="24"/>
        </w:rPr>
        <w:t>.</w:t>
      </w:r>
      <w:r w:rsidR="00EE0CB1" w:rsidRPr="00FD14D7">
        <w:rPr>
          <w:rFonts w:ascii="GHEA Grapalat" w:hAnsi="GHEA Grapalat"/>
          <w:b/>
          <w:sz w:val="24"/>
          <w:szCs w:val="24"/>
        </w:rPr>
        <w:tab/>
      </w:r>
      <w:r w:rsidRPr="00FD14D7">
        <w:rPr>
          <w:rFonts w:ascii="GHEA Grapalat" w:hAnsi="GHEA Grapalat"/>
          <w:b/>
          <w:sz w:val="24"/>
          <w:szCs w:val="24"/>
        </w:rPr>
        <w:t>Оценка заявок и определение отобранного участника осуществляются по отдельным лотам</w:t>
      </w:r>
      <w:r w:rsidR="00FE2802" w:rsidRPr="00FD14D7">
        <w:rPr>
          <w:rStyle w:val="FootnoteReference"/>
          <w:rFonts w:ascii="GHEA Grapalat" w:hAnsi="GHEA Grapalat"/>
          <w:b/>
          <w:sz w:val="24"/>
          <w:szCs w:val="24"/>
        </w:rPr>
        <w:footnoteReference w:customMarkFollows="1" w:id="5"/>
        <w:t>11</w:t>
      </w:r>
      <w:r w:rsidRPr="00FD14D7">
        <w:rPr>
          <w:rFonts w:ascii="GHEA Grapalat" w:hAnsi="GHEA Grapalat"/>
          <w:b/>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FD14D7" w:rsidRDefault="0084513E" w:rsidP="0084513E">
      <w:pPr>
        <w:pStyle w:val="BodyTextIndent2"/>
        <w:widowControl w:val="0"/>
        <w:spacing w:after="160" w:line="240" w:lineRule="auto"/>
        <w:ind w:left="284" w:firstLine="567"/>
        <w:contextualSpacing/>
        <w:rPr>
          <w:rFonts w:ascii="GHEA Grapalat" w:hAnsi="GHEA Grapalat"/>
          <w:b/>
          <w:sz w:val="24"/>
          <w:szCs w:val="24"/>
        </w:rPr>
      </w:pPr>
      <w:r w:rsidRPr="00FD14D7">
        <w:rPr>
          <w:rFonts w:ascii="GHEA Grapalat" w:hAnsi="GHEA Grapalat"/>
          <w:b/>
          <w:sz w:val="24"/>
          <w:szCs w:val="24"/>
        </w:rPr>
        <w:t>Период ожидания в случае настоящей процедуры составляет "</w:t>
      </w:r>
      <w:r w:rsidR="003A5B8F" w:rsidRPr="00FD14D7">
        <w:rPr>
          <w:rFonts w:ascii="GHEA Grapalat" w:hAnsi="GHEA Grapalat"/>
          <w:b/>
          <w:sz w:val="24"/>
          <w:szCs w:val="24"/>
        </w:rPr>
        <w:t>10</w:t>
      </w:r>
      <w:r w:rsidRPr="00FD14D7">
        <w:rPr>
          <w:rFonts w:ascii="GHEA Grapalat" w:hAnsi="GHEA Grapalat"/>
          <w:b/>
          <w:sz w:val="24"/>
          <w:szCs w:val="24"/>
        </w:rPr>
        <w:t>" календарных дней. Период ожидания:</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FD14D7">
        <w:rPr>
          <w:rFonts w:ascii="GHEA Grapalat" w:hAnsi="GHEA Grapalat"/>
          <w:b/>
          <w:color w:val="000000" w:themeColor="text1"/>
        </w:rPr>
        <w:t xml:space="preserve">в течение 5-и рабочих дней </w:t>
      </w:r>
      <w:r w:rsidR="009D228B" w:rsidRPr="00FD14D7">
        <w:rPr>
          <w:rFonts w:ascii="GHEA Grapalat" w:hAnsi="GHEA Grapalat"/>
          <w:b/>
          <w:color w:val="000000" w:themeColor="text1"/>
        </w:rPr>
        <w:t xml:space="preserve">после </w:t>
      </w:r>
      <w:r w:rsidR="00646B97" w:rsidRPr="00FD14D7">
        <w:rPr>
          <w:rFonts w:ascii="GHEA Grapalat" w:hAnsi="GHEA Grapalat"/>
          <w:b/>
          <w:color w:val="000000" w:themeColor="text1"/>
        </w:rPr>
        <w:t>дня его получения,</w:t>
      </w:r>
      <w:r w:rsidR="00646B97" w:rsidRPr="00681C1F">
        <w:rPr>
          <w:rFonts w:ascii="GHEA Grapalat" w:hAnsi="GHEA Grapalat"/>
          <w:color w:val="000000" w:themeColor="text1"/>
        </w:rPr>
        <w:t xml:space="preserve">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FD14D7">
        <w:rPr>
          <w:rFonts w:ascii="GHEA Grapalat" w:hAnsi="GHEA Grapalat"/>
          <w:b/>
        </w:rPr>
        <w:t xml:space="preserve">Размер обеспечения квалификации равен </w:t>
      </w:r>
      <w:r w:rsidR="003D57AD" w:rsidRPr="00FD14D7">
        <w:rPr>
          <w:rFonts w:ascii="GHEA Grapalat" w:hAnsi="GHEA Grapalat"/>
          <w:b/>
        </w:rPr>
        <w:t xml:space="preserve">15 процентам </w:t>
      </w:r>
      <w:r w:rsidR="00E70468" w:rsidRPr="00FD14D7">
        <w:rPr>
          <w:rFonts w:ascii="GHEA Grapalat" w:hAnsi="GHEA Grapalat"/>
          <w:b/>
        </w:rPr>
        <w:t>от цены закупки товаров закупаемых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w:t>
      </w:r>
      <w:r w:rsidR="003D57AD" w:rsidRPr="00370E40">
        <w:rPr>
          <w:rFonts w:ascii="GHEA Grapalat" w:hAnsi="GHEA Grapalat"/>
        </w:rPr>
        <w:lastRenderedPageBreak/>
        <w:t xml:space="preserve">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w:t>
      </w:r>
      <w:r w:rsidRPr="002406D8">
        <w:rPr>
          <w:rFonts w:ascii="GHEA Grapalat" w:hAnsi="GHEA Grapalat" w:cs="Sylfaen"/>
        </w:rPr>
        <w:lastRenderedPageBreak/>
        <w:t>одностороннее расторжение договора заказчиком</w:t>
      </w:r>
      <w:r>
        <w:rPr>
          <w:rFonts w:ascii="GHEA Grapalat" w:hAnsi="GHEA Grapalat" w:cs="Sylfaen"/>
        </w:rPr>
        <w:t>.</w:t>
      </w:r>
    </w:p>
    <w:p w:rsidR="00367A7C" w:rsidRDefault="00030D40" w:rsidP="00367A7C">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00E562C0" w:rsidRPr="00FD14D7">
        <w:rPr>
          <w:rFonts w:ascii="GHEA Grapalat" w:hAnsi="GHEA Grapalat"/>
          <w:b/>
        </w:rPr>
        <w:t>закупки</w:t>
      </w:r>
      <w:r w:rsidRPr="00FD14D7">
        <w:rPr>
          <w:rFonts w:ascii="GHEA Grapalat" w:hAnsi="GHEA Grapalat"/>
          <w:b/>
        </w:rPr>
        <w:t xml:space="preserve">. </w:t>
      </w:r>
      <w:r w:rsidR="00367A7C" w:rsidRPr="002D492B">
        <w:rPr>
          <w:rFonts w:ascii="GHEA Grapalat" w:hAnsi="GHEA Grapalat"/>
        </w:rPr>
        <w:t xml:space="preserve">Если цена закупки товара меньше цены заключаемого договора, то размер обеспечения </w:t>
      </w:r>
      <w:r w:rsidR="00367A7C">
        <w:rPr>
          <w:rFonts w:ascii="GHEA Grapalat" w:hAnsi="GHEA Grapalat"/>
        </w:rPr>
        <w:t>договора</w:t>
      </w:r>
      <w:r w:rsidR="00367A7C" w:rsidRPr="002D492B">
        <w:rPr>
          <w:rFonts w:ascii="GHEA Grapalat" w:hAnsi="GHEA Grapalat"/>
        </w:rPr>
        <w:t xml:space="preserve"> исчисляется в отношении цены договора.</w:t>
      </w:r>
      <w:r w:rsidR="00367A7C">
        <w:rPr>
          <w:rFonts w:ascii="GHEA Grapalat" w:hAnsi="GHEA Grapalat"/>
        </w:rPr>
        <w:t xml:space="preserve"> О</w:t>
      </w:r>
      <w:r w:rsidR="00367A7C" w:rsidRPr="001647D2">
        <w:rPr>
          <w:rFonts w:ascii="GHEA Grapalat" w:hAnsi="GHEA Grapalat"/>
        </w:rPr>
        <w:t xml:space="preserve">беспечение </w:t>
      </w:r>
      <w:r w:rsidR="00367A7C">
        <w:rPr>
          <w:rFonts w:ascii="GHEA Grapalat" w:hAnsi="GHEA Grapalat"/>
        </w:rPr>
        <w:t>договора</w:t>
      </w:r>
      <w:r w:rsidR="00367A7C" w:rsidRPr="001647D2">
        <w:rPr>
          <w:rFonts w:ascii="GHEA Grapalat" w:hAnsi="GHEA Grapalat"/>
        </w:rPr>
        <w:t xml:space="preserve"> представляется </w:t>
      </w:r>
      <w:r w:rsidR="00367A7C" w:rsidRPr="00DA3D75">
        <w:rPr>
          <w:rFonts w:ascii="GHEA Grapalat" w:hAnsi="GHEA Grapalat"/>
        </w:rPr>
        <w:t>в одностороннем порядке утвержденного заявления-в виде неустойки (приложение 5.1) или наличных денег</w:t>
      </w:r>
      <w:r w:rsidR="00367A7C">
        <w:rPr>
          <w:rStyle w:val="FootnoteReference"/>
          <w:rFonts w:ascii="GHEA Grapalat" w:hAnsi="GHEA Grapalat"/>
        </w:rPr>
        <w:t xml:space="preserve"> </w:t>
      </w:r>
      <w:r w:rsidR="00367A7C">
        <w:rPr>
          <w:rStyle w:val="FootnoteReference"/>
          <w:rFonts w:ascii="GHEA Grapalat" w:hAnsi="GHEA Grapalat"/>
        </w:rPr>
        <w:footnoteReference w:customMarkFollows="1" w:id="6"/>
        <w:t>13</w:t>
      </w:r>
      <w:r w:rsidR="00367A7C">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367A7C" w:rsidRPr="00FD14D7">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lastRenderedPageBreak/>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D81E58"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sidR="0027573B">
        <w:rPr>
          <w:rStyle w:val="FootnoteReference"/>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F27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w:t>
      </w:r>
      <w:r w:rsidRPr="002658C9">
        <w:rPr>
          <w:rFonts w:ascii="GHEA Grapalat" w:hAnsi="GHEA Grapalat"/>
        </w:rPr>
        <w:lastRenderedPageBreak/>
        <w:t>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F1F02" w:rsidRPr="00FD14D7">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31217A" w:rsidRDefault="0031217A"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CE284F" w:rsidRDefault="00CE284F"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FD0CFC">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573BE" w:rsidRPr="00CE403F" w:rsidRDefault="008573BE" w:rsidP="00FD0CFC">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CE403F">
        <w:rPr>
          <w:rFonts w:ascii="GHEA Grapalat" w:hAnsi="GHEA Grapalat"/>
          <w:b/>
          <w:sz w:val="24"/>
          <w:szCs w:val="24"/>
        </w:rPr>
        <w:t>25/3</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0285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134D7B" w:rsidRPr="00DA5EA0" w:rsidRDefault="00134D7B" w:rsidP="00134D7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134D7B" w:rsidRPr="000C1746" w:rsidRDefault="00134D7B" w:rsidP="00134D7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34D7B" w:rsidRPr="00CE403F" w:rsidRDefault="00134D7B" w:rsidP="00134D7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CE403F">
        <w:rPr>
          <w:rFonts w:ascii="GHEA Grapalat" w:hAnsi="GHEA Grapalat"/>
          <w:b/>
        </w:rPr>
        <w:t>25/3</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F13F93" w:rsidP="00B46D58">
      <w:pPr>
        <w:spacing w:after="160"/>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134D7B"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CE403F">
        <w:rPr>
          <w:rFonts w:ascii="GHEA Grapalat" w:hAnsi="GHEA Grapalat"/>
          <w:b/>
        </w:rPr>
        <w:t>25/3</w:t>
      </w:r>
      <w:r w:rsidRPr="00CA1276">
        <w:rPr>
          <w:rFonts w:ascii="GHEA Grapalat" w:hAnsi="GHEA Grapalat"/>
          <w:b/>
        </w:rPr>
        <w:t xml:space="preserve"> </w:t>
      </w:r>
      <w:r w:rsidR="009E1F0A" w:rsidRPr="004F23CF">
        <w:rPr>
          <w:rFonts w:ascii="GHEA Grapalat" w:hAnsi="GHEA Grapalat"/>
          <w:color w:val="000000" w:themeColor="text1"/>
        </w:rPr>
        <w:t>и</w:t>
      </w:r>
      <w:r w:rsidR="009E1F0A" w:rsidRPr="004F23CF">
        <w:rPr>
          <w:rFonts w:ascii="GHEA Grapalat" w:hAnsi="GHEA Grapalat"/>
          <w:sz w:val="20"/>
          <w:u w:val="single"/>
          <w:lang w:val="hy-AM"/>
        </w:rPr>
        <w:t xml:space="preserve">  </w:t>
      </w:r>
      <w:r w:rsidR="009E1F0A" w:rsidRPr="004F23CF">
        <w:rPr>
          <w:rFonts w:ascii="GHEA Grapalat" w:hAnsi="GHEA Grapalat"/>
          <w:sz w:val="20"/>
          <w:u w:val="single"/>
        </w:rPr>
        <w:t>---------------------------------</w:t>
      </w:r>
      <w:r w:rsidR="006247D8">
        <w:rPr>
          <w:rFonts w:ascii="GHEA Grapalat" w:hAnsi="GHEA Grapalat"/>
          <w:sz w:val="20"/>
          <w:u w:val="single"/>
        </w:rPr>
        <w:t>-------</w:t>
      </w:r>
      <w:r w:rsidR="009E1F0A" w:rsidRPr="004F23CF">
        <w:rPr>
          <w:rFonts w:ascii="GHEA Grapalat" w:hAnsi="GHEA Grapalat"/>
          <w:sz w:val="20"/>
          <w:u w:val="single"/>
          <w:lang w:val="hy-AM"/>
        </w:rPr>
        <w:t xml:space="preserve">                                        </w:t>
      </w:r>
      <w:r w:rsidR="009E1F0A" w:rsidRPr="004F23CF">
        <w:rPr>
          <w:rFonts w:ascii="GHEA Grapalat" w:hAnsi="GHEA Grapalat"/>
          <w:sz w:val="20"/>
          <w:u w:val="single"/>
          <w:lang w:val="es-ES"/>
        </w:rPr>
        <w:t xml:space="preserve">                         </w:t>
      </w:r>
      <w:r w:rsidR="009E1F0A" w:rsidRPr="004F23CF">
        <w:rPr>
          <w:rFonts w:ascii="GHEA Grapalat" w:hAnsi="GHEA Grapalat"/>
          <w:sz w:val="20"/>
          <w:u w:val="single"/>
          <w:lang w:val="hy-AM"/>
        </w:rPr>
        <w:t xml:space="preserve">          </w:t>
      </w:r>
      <w:r w:rsidR="009E1F0A"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F13AC8" w:rsidRPr="00AF791F" w:rsidRDefault="00F13AC8" w:rsidP="00F13AC8">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CE403F">
        <w:rPr>
          <w:rFonts w:ascii="GHEA Grapalat" w:hAnsi="GHEA Grapalat"/>
          <w:b/>
        </w:rPr>
        <w:t>25/3</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91E1B" w:rsidRPr="00C6146A">
        <w:rPr>
          <w:rFonts w:ascii="GHEA Grapalat" w:hAnsi="GHEA Grapalat"/>
        </w:rPr>
        <w:t>запрос котировок</w:t>
      </w:r>
      <w:r w:rsidR="00D91E1B">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41339D">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8573BE" w:rsidRPr="00CE403F" w:rsidRDefault="008573BE" w:rsidP="0041339D">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CE403F">
        <w:rPr>
          <w:rFonts w:ascii="GHEA Grapalat" w:hAnsi="GHEA Grapalat"/>
          <w:b/>
          <w:sz w:val="24"/>
          <w:szCs w:val="24"/>
        </w:rPr>
        <w:t>25/3</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E3CB3" w:rsidRPr="009044F1" w:rsidRDefault="008E3CB3" w:rsidP="008E3CB3">
      <w:pPr>
        <w:widowControl w:val="0"/>
        <w:spacing w:after="160"/>
        <w:jc w:val="both"/>
        <w:rPr>
          <w:rFonts w:ascii="GHEA Grapalat" w:hAnsi="GHEA Grapalat"/>
        </w:rPr>
      </w:pPr>
      <w:r w:rsidRPr="009044F1">
        <w:rPr>
          <w:rFonts w:ascii="GHEA Grapalat" w:hAnsi="GHEA Grapalat"/>
        </w:rPr>
        <w:t xml:space="preserve">рамках </w:t>
      </w:r>
      <w:r w:rsidR="00D91E1B" w:rsidRPr="00C6146A">
        <w:rPr>
          <w:rFonts w:ascii="GHEA Grapalat" w:hAnsi="GHEA Grapalat"/>
        </w:rPr>
        <w:t>запрос</w:t>
      </w:r>
      <w:r w:rsidR="00D91E1B">
        <w:rPr>
          <w:rFonts w:ascii="GHEA Grapalat" w:hAnsi="GHEA Grapalat"/>
          <w:lang w:val="en-US"/>
        </w:rPr>
        <w:t>a</w:t>
      </w:r>
      <w:r w:rsidR="00D91E1B" w:rsidRPr="00C6146A">
        <w:rPr>
          <w:rFonts w:ascii="GHEA Grapalat" w:hAnsi="GHEA Grapalat"/>
        </w:rPr>
        <w:t xml:space="preserve"> котировок</w:t>
      </w:r>
      <w:r w:rsidR="00D91E1B">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sidR="00310ADA">
        <w:rPr>
          <w:rFonts w:ascii="GHEA Grapalat" w:hAnsi="GHEA Grapalat"/>
          <w:b/>
          <w:lang w:val="en-US"/>
        </w:rPr>
        <w:t>GH</w:t>
      </w:r>
      <w:r w:rsidRPr="00AA05DB">
        <w:rPr>
          <w:rFonts w:ascii="GHEA Grapalat" w:hAnsi="GHEA Grapalat"/>
          <w:b/>
        </w:rPr>
        <w:t>APDzB</w:t>
      </w:r>
      <w:r>
        <w:rPr>
          <w:rFonts w:ascii="GHEA Grapalat" w:hAnsi="GHEA Grapalat"/>
          <w:b/>
        </w:rPr>
        <w:t>-</w:t>
      </w:r>
      <w:r w:rsidR="00CE403F">
        <w:rPr>
          <w:rFonts w:ascii="GHEA Grapalat" w:hAnsi="GHEA Grapalat"/>
          <w:b/>
        </w:rPr>
        <w:t>25/3</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4A12B7" w:rsidRPr="00CE403F" w:rsidRDefault="004A12B7" w:rsidP="004A12B7">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CE403F">
        <w:rPr>
          <w:rFonts w:ascii="GHEA Grapalat" w:hAnsi="GHEA Grapalat"/>
          <w:b/>
          <w:sz w:val="24"/>
          <w:szCs w:val="24"/>
        </w:rPr>
        <w:t>25/3</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4A4B0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4A4B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4A4B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4A4B0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4A4B0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4A4B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4A4B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4A4B0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4A4B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4A4B0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4A4B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4A4B0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4A12B7" w:rsidRPr="00CE403F" w:rsidRDefault="004A12B7" w:rsidP="004A12B7">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CE403F">
        <w:rPr>
          <w:rFonts w:ascii="GHEA Grapalat" w:hAnsi="GHEA Grapalat"/>
          <w:b/>
          <w:sz w:val="24"/>
          <w:szCs w:val="24"/>
        </w:rPr>
        <w:t>25/3</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FD14D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F24CE" w:rsidRPr="00C6146A">
        <w:rPr>
          <w:rFonts w:ascii="GHEA Grapalat" w:hAnsi="GHEA Grapalat"/>
        </w:rPr>
        <w:t>запрос котировок</w:t>
      </w:r>
      <w:r w:rsidR="00BF24CE">
        <w:rPr>
          <w:rFonts w:ascii="GHEA Grapalat" w:hAnsi="GHEA Grapalat"/>
        </w:rPr>
        <w:t xml:space="preserve"> </w:t>
      </w:r>
      <w:r w:rsidRPr="005744FC">
        <w:rPr>
          <w:rFonts w:ascii="GHEA Grapalat" w:hAnsi="GHEA Grapalat"/>
          <w:spacing w:val="-6"/>
        </w:rPr>
        <w:t xml:space="preserve">под кодом </w:t>
      </w:r>
      <w:r w:rsidR="00BF24CE">
        <w:rPr>
          <w:rFonts w:ascii="GHEA Grapalat" w:hAnsi="GHEA Grapalat"/>
          <w:b/>
        </w:rPr>
        <w:t>ЕГС-GHAPDzB-</w:t>
      </w:r>
      <w:r w:rsidR="00CE403F">
        <w:rPr>
          <w:rFonts w:ascii="GHEA Grapalat" w:hAnsi="GHEA Grapalat"/>
          <w:b/>
        </w:rPr>
        <w:t>25/3</w:t>
      </w:r>
      <w:r w:rsidR="00BF24CE" w:rsidRPr="00FD14D7">
        <w:rPr>
          <w:rFonts w:ascii="GHEA Grapalat" w:hAnsi="GHEA Grapalat"/>
          <w:b/>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BF24CE" w:rsidRPr="005744FC" w:rsidTr="00FD14D7">
        <w:trPr>
          <w:trHeight w:val="916"/>
          <w:jc w:val="center"/>
        </w:trPr>
        <w:tc>
          <w:tcPr>
            <w:tcW w:w="1368"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BF24CE" w:rsidRPr="00DE2AE3" w:rsidRDefault="00BF24CE"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BF24CE" w:rsidRPr="0009191C" w:rsidRDefault="00BF24CE"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BF24CE" w:rsidRPr="005744FC" w:rsidRDefault="00BF24CE"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BF24CE" w:rsidRPr="005744FC" w:rsidRDefault="00BF24CE" w:rsidP="00B46D58">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BF24CE" w:rsidRDefault="00BF24CE"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BF24CE" w:rsidRPr="005744FC" w:rsidTr="00FD14D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Default="00BF24CE" w:rsidP="00B46D58">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E02389" w:rsidRDefault="00BF24CE"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F24CE" w:rsidRPr="005744FC" w:rsidRDefault="00BF24CE" w:rsidP="00E0238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F24CE" w:rsidRPr="005744FC" w:rsidRDefault="00BF24CE" w:rsidP="00B46D58">
            <w:pPr>
              <w:widowControl w:val="0"/>
              <w:jc w:val="center"/>
              <w:rPr>
                <w:rFonts w:ascii="GHEA Grapalat" w:hAnsi="GHEA Grapalat"/>
                <w:sz w:val="20"/>
                <w:szCs w:val="20"/>
              </w:rPr>
            </w:pPr>
          </w:p>
        </w:tc>
      </w:tr>
      <w:tr w:rsidR="00BF24CE" w:rsidRPr="005744FC" w:rsidTr="00FD14D7">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F24CE" w:rsidRPr="005744FC" w:rsidRDefault="00BF24CE"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F24CE" w:rsidRPr="005744FC" w:rsidRDefault="00BF24CE"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41339D" w:rsidRDefault="003D2FE2" w:rsidP="0041339D">
      <w:pPr>
        <w:widowControl w:val="0"/>
        <w:jc w:val="right"/>
        <w:rPr>
          <w:rFonts w:ascii="GHEA Grapalat" w:hAnsi="GHEA Grapalat" w:cs="GHEA Grapalat"/>
          <w:b/>
          <w:i/>
          <w:sz w:val="22"/>
          <w:szCs w:val="22"/>
        </w:rPr>
      </w:pPr>
      <w:r w:rsidRPr="0041339D">
        <w:rPr>
          <w:rFonts w:ascii="GHEA Grapalat" w:hAnsi="GHEA Grapalat"/>
          <w:b/>
          <w:i/>
          <w:sz w:val="22"/>
          <w:szCs w:val="22"/>
        </w:rPr>
        <w:lastRenderedPageBreak/>
        <w:t>Приложение № 4.</w:t>
      </w:r>
      <w:r w:rsidR="00A13428" w:rsidRPr="0041339D">
        <w:rPr>
          <w:rFonts w:ascii="GHEA Grapalat" w:hAnsi="GHEA Grapalat"/>
          <w:b/>
          <w:i/>
          <w:sz w:val="22"/>
          <w:szCs w:val="22"/>
        </w:rPr>
        <w:t>2</w:t>
      </w:r>
    </w:p>
    <w:p w:rsidR="00D83F47" w:rsidRPr="00CE403F" w:rsidRDefault="00D83F47" w:rsidP="0041339D">
      <w:pPr>
        <w:pStyle w:val="BodyTextIndent3"/>
        <w:widowControl w:val="0"/>
        <w:spacing w:line="240" w:lineRule="auto"/>
        <w:jc w:val="right"/>
        <w:rPr>
          <w:rFonts w:ascii="GHEA Grapalat" w:hAnsi="GHEA Grapalat"/>
          <w:b/>
          <w:sz w:val="24"/>
          <w:szCs w:val="24"/>
        </w:rPr>
      </w:pPr>
      <w:r w:rsidRPr="0041339D">
        <w:rPr>
          <w:rFonts w:ascii="GHEA Grapalat" w:hAnsi="GHEA Grapalat"/>
          <w:b/>
          <w:sz w:val="24"/>
          <w:szCs w:val="24"/>
        </w:rPr>
        <w:t>к Приглашению на запрос котировок</w:t>
      </w:r>
      <w:r w:rsidRPr="0041339D">
        <w:rPr>
          <w:rFonts w:ascii="GHEA Grapalat" w:hAnsi="GHEA Grapalat" w:cs="Arial"/>
          <w:b/>
          <w:sz w:val="24"/>
          <w:szCs w:val="24"/>
        </w:rPr>
        <w:br/>
      </w:r>
      <w:r w:rsidRPr="0041339D">
        <w:rPr>
          <w:rFonts w:ascii="GHEA Grapalat" w:hAnsi="GHEA Grapalat"/>
          <w:b/>
          <w:sz w:val="24"/>
          <w:szCs w:val="24"/>
        </w:rPr>
        <w:t>под кодом  ЕГС-GHAPDzB</w:t>
      </w:r>
      <w:r>
        <w:rPr>
          <w:rFonts w:ascii="GHEA Grapalat" w:hAnsi="GHEA Grapalat"/>
          <w:b/>
          <w:sz w:val="24"/>
          <w:szCs w:val="24"/>
        </w:rPr>
        <w:t>-</w:t>
      </w:r>
      <w:r w:rsidR="00CE403F">
        <w:rPr>
          <w:rFonts w:ascii="GHEA Grapalat" w:hAnsi="GHEA Grapalat"/>
          <w:b/>
          <w:sz w:val="24"/>
          <w:szCs w:val="24"/>
        </w:rPr>
        <w:t>25/3</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F24CE" w:rsidRPr="00B138F3" w:rsidRDefault="00BF24CE" w:rsidP="00BF24CE">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BF24CE" w:rsidRPr="00B138F3" w:rsidRDefault="00BF24CE" w:rsidP="00BF24CE">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CE403F">
        <w:rPr>
          <w:rFonts w:ascii="GHEA Grapalat" w:hAnsi="GHEA Grapalat"/>
          <w:b/>
        </w:rPr>
        <w:t>25/3</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Default="001005B0" w:rsidP="00B46D58">
      <w:pPr>
        <w:widowControl w:val="0"/>
        <w:spacing w:after="160"/>
        <w:ind w:left="567" w:right="565"/>
        <w:jc w:val="center"/>
        <w:rPr>
          <w:rFonts w:ascii="GHEA Grapalat" w:hAnsi="GHEA Grapalat"/>
          <w:b/>
          <w:sz w:val="22"/>
          <w:szCs w:val="22"/>
        </w:rPr>
      </w:pPr>
    </w:p>
    <w:p w:rsidR="00BF24CE" w:rsidRPr="00B138F3" w:rsidRDefault="00BF24CE"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F24C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F24C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F24C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F24C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F24CE" w:rsidRPr="00B138F3" w:rsidRDefault="00BF24CE" w:rsidP="00BF24CE">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D83F47" w:rsidRPr="00CE403F" w:rsidRDefault="00D83F47" w:rsidP="00D83F47">
      <w:pPr>
        <w:pStyle w:val="BodyTextIndent3"/>
        <w:widowControl w:val="0"/>
        <w:spacing w:after="160"/>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CE403F">
        <w:rPr>
          <w:rFonts w:ascii="GHEA Grapalat" w:hAnsi="GHEA Grapalat"/>
          <w:b/>
          <w:sz w:val="24"/>
          <w:szCs w:val="24"/>
        </w:rPr>
        <w:t>25/3</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541A06" w:rsidRDefault="000A214C" w:rsidP="00DE2AE3">
            <w:pPr>
              <w:widowControl w:val="0"/>
              <w:spacing w:after="160"/>
              <w:rPr>
                <w:rFonts w:ascii="GHEA Grapalat" w:hAnsi="GHEA Grapalat" w:cs="GHEA Grapalat"/>
                <w:b/>
              </w:rPr>
            </w:pPr>
          </w:p>
        </w:tc>
        <w:tc>
          <w:tcPr>
            <w:tcW w:w="4500" w:type="dxa"/>
          </w:tcPr>
          <w:p w:rsidR="000A214C" w:rsidRPr="00B138F3" w:rsidRDefault="000A214C" w:rsidP="00DE2AE3">
            <w:pPr>
              <w:widowControl w:val="0"/>
              <w:spacing w:after="160"/>
              <w:jc w:val="right"/>
              <w:rPr>
                <w:rFonts w:ascii="GHEA Grapalat" w:hAnsi="GHEA Grapalat" w:cs="GHEA Grapalat"/>
                <w:b/>
              </w:rPr>
            </w:pP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541A06"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541A06" w:rsidRDefault="000A214C" w:rsidP="000A214C">
      <w:pPr>
        <w:widowControl w:val="0"/>
        <w:jc w:val="both"/>
        <w:rPr>
          <w:rFonts w:ascii="GHEA Grapalat" w:hAnsi="GHEA Grapalat"/>
        </w:rPr>
      </w:pPr>
      <w:r w:rsidRPr="00541A06">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417A05" w:rsidRPr="00B138F3" w:rsidRDefault="00417A05" w:rsidP="00417A05">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41339D" w:rsidRDefault="00417A05" w:rsidP="0041339D">
      <w:pPr>
        <w:widowControl w:val="0"/>
        <w:tabs>
          <w:tab w:val="left" w:pos="1134"/>
        </w:tabs>
        <w:ind w:firstLine="567"/>
        <w:jc w:val="both"/>
        <w:rPr>
          <w:rFonts w:ascii="GHEA Grapalat" w:hAnsi="GHEA Grapalat"/>
          <w:b/>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CE403F">
        <w:rPr>
          <w:rFonts w:ascii="GHEA Grapalat" w:hAnsi="GHEA Grapalat"/>
          <w:b/>
        </w:rPr>
        <w:t>25/3</w:t>
      </w:r>
      <w:r w:rsidRPr="00C90F08">
        <w:rPr>
          <w:rFonts w:ascii="GHEA Grapalat" w:hAnsi="GHEA Grapalat"/>
          <w:b/>
        </w:rPr>
        <w:t>.</w:t>
      </w:r>
    </w:p>
    <w:p w:rsidR="000A214C" w:rsidRPr="0041339D" w:rsidRDefault="000A214C" w:rsidP="0041339D">
      <w:pPr>
        <w:widowControl w:val="0"/>
        <w:tabs>
          <w:tab w:val="left" w:pos="1134"/>
        </w:tabs>
        <w:jc w:val="both"/>
        <w:rPr>
          <w:rFonts w:ascii="GHEA Grapalat" w:hAnsi="GHEA Grapalat"/>
          <w:b/>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417A0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417A05"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417A05"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417A05"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7A05" w:rsidRPr="00B138F3" w:rsidRDefault="00417A05" w:rsidP="00417A05">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p>
    <w:p w:rsidR="00071D1C" w:rsidRPr="00B138F3" w:rsidRDefault="00B2572B" w:rsidP="00460CF6">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D83F47" w:rsidRPr="00CE403F" w:rsidRDefault="00D83F47" w:rsidP="00460CF6">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00CE403F">
        <w:rPr>
          <w:rFonts w:ascii="GHEA Grapalat" w:hAnsi="GHEA Grapalat"/>
          <w:b/>
          <w:sz w:val="24"/>
          <w:szCs w:val="24"/>
        </w:rPr>
        <w:t>25/3</w:t>
      </w:r>
    </w:p>
    <w:p w:rsidR="008D352C" w:rsidRPr="00B138F3" w:rsidRDefault="008D352C" w:rsidP="00B46D58">
      <w:pPr>
        <w:widowControl w:val="0"/>
        <w:spacing w:after="160"/>
        <w:ind w:left="-142" w:firstLine="142"/>
        <w:jc w:val="center"/>
        <w:rPr>
          <w:rFonts w:ascii="GHEA Grapalat" w:hAnsi="GHEA Grapalat"/>
          <w:i/>
        </w:rPr>
      </w:pPr>
    </w:p>
    <w:p w:rsidR="00417A05" w:rsidRPr="00B138F3" w:rsidRDefault="00417A05" w:rsidP="00417A05">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17A05" w:rsidRPr="00B138F3" w:rsidRDefault="00417A05" w:rsidP="00417A05">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17A05" w:rsidRPr="00CE403F" w:rsidRDefault="00417A05" w:rsidP="00417A05">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CE403F">
        <w:rPr>
          <w:rFonts w:ascii="GHEA Grapalat" w:hAnsi="GHEA Grapalat"/>
          <w:b/>
        </w:rPr>
        <w:t>25/3</w:t>
      </w:r>
    </w:p>
    <w:p w:rsidR="00071D1C" w:rsidRPr="00FD14D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FD12BC" w:rsidRDefault="00F83E0A" w:rsidP="00B46D58">
            <w:pPr>
              <w:widowControl w:val="0"/>
              <w:spacing w:after="160"/>
              <w:rPr>
                <w:rFonts w:ascii="GHEA Grapalat" w:hAnsi="GHEA Grapalat" w:cs="Sylfaen"/>
                <w:lang w:val="en-US"/>
              </w:rPr>
            </w:pPr>
            <w:r w:rsidRPr="00FD14D7">
              <w:rPr>
                <w:rFonts w:ascii="GHEA Grapalat" w:hAnsi="GHEA Grapalat"/>
              </w:rPr>
              <w:tab/>
            </w:r>
            <w:r w:rsidR="00F15CED" w:rsidRPr="00B138F3">
              <w:rPr>
                <w:rFonts w:ascii="GHEA Grapalat" w:hAnsi="GHEA Grapalat"/>
              </w:rPr>
              <w:t>г</w:t>
            </w:r>
            <w:r w:rsidR="00FD12BC">
              <w:rPr>
                <w:rFonts w:ascii="GHEA Grapalat" w:hAnsi="GHEA Grapalat"/>
                <w:lang w:val="en-US"/>
              </w:rPr>
              <w:t xml:space="preserve"> Ереван</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Default="00071D1C" w:rsidP="00FD14D7">
      <w:pPr>
        <w:widowControl w:val="0"/>
        <w:spacing w:after="160"/>
        <w:ind w:firstLine="709"/>
        <w:jc w:val="both"/>
        <w:rPr>
          <w:rFonts w:ascii="GHEA Grapalat" w:hAnsi="GHEA Grapalat" w:cs="Sylfaen"/>
          <w:b/>
        </w:rPr>
      </w:pPr>
    </w:p>
    <w:p w:rsidR="00417A05" w:rsidRPr="00B138F3" w:rsidRDefault="00417A05" w:rsidP="00417A05">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17A05" w:rsidRPr="00C90F08" w:rsidRDefault="00417A05" w:rsidP="00417A05">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17A05" w:rsidRDefault="00417A05" w:rsidP="00417A05">
      <w:pPr>
        <w:widowControl w:val="0"/>
        <w:tabs>
          <w:tab w:val="left" w:pos="1134"/>
        </w:tabs>
        <w:spacing w:after="160" w:line="360" w:lineRule="auto"/>
        <w:jc w:val="both"/>
        <w:rPr>
          <w:rFonts w:ascii="GHEA Grapalat" w:hAnsi="GHEA Grapalat"/>
        </w:rPr>
      </w:pPr>
      <w:r w:rsidRPr="00FD14D7">
        <w:rPr>
          <w:rFonts w:ascii="Sylfaen" w:hAnsi="Sylfaen"/>
          <w:szCs w:val="22"/>
        </w:rPr>
        <w:t xml:space="preserve">      </w:t>
      </w: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417A05" w:rsidRPr="00C90F08" w:rsidRDefault="00417A05" w:rsidP="00417A05">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17A05" w:rsidRPr="00B138F3" w:rsidRDefault="00417A05" w:rsidP="00417A05">
      <w:pPr>
        <w:widowControl w:val="0"/>
        <w:spacing w:after="160"/>
        <w:ind w:firstLine="709"/>
        <w:jc w:val="both"/>
        <w:rPr>
          <w:rFonts w:ascii="GHEA Grapalat" w:hAnsi="GHEA Grapalat" w:cs="Times Armenian"/>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17A05" w:rsidRPr="00B138F3" w:rsidRDefault="00417A05" w:rsidP="00417A05">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17A05" w:rsidRPr="00B138F3" w:rsidRDefault="00417A05" w:rsidP="00417A05">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17A05" w:rsidRPr="00B138F3" w:rsidRDefault="00417A05" w:rsidP="00417A05">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17A05" w:rsidRPr="00B138F3" w:rsidRDefault="00417A05" w:rsidP="00417A05">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17A05" w:rsidRPr="00016450" w:rsidRDefault="00417A05" w:rsidP="00417A05">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17A05" w:rsidRPr="00B138F3" w:rsidRDefault="00417A05" w:rsidP="00417A05">
      <w:pPr>
        <w:widowControl w:val="0"/>
        <w:spacing w:after="160"/>
        <w:ind w:firstLine="720"/>
        <w:jc w:val="both"/>
        <w:rPr>
          <w:rFonts w:ascii="GHEA Grapalat" w:hAnsi="GHEA Grapalat" w:cs="Sylfaen"/>
          <w:i/>
          <w:u w:val="single"/>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17A05" w:rsidRPr="00BE51DD"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417A05" w:rsidRPr="00BE51DD"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5. ПЕРЕДАЧА И ПРИЕМ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17A05" w:rsidRDefault="00417A05" w:rsidP="00417A05">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17A05"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17A05" w:rsidRDefault="00417A05" w:rsidP="00417A05">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17A05" w:rsidRDefault="00417A05" w:rsidP="00417A05">
      <w:pPr>
        <w:widowControl w:val="0"/>
        <w:tabs>
          <w:tab w:val="left" w:pos="1134"/>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6. ОТВЕТСТВЕННОСТЬ СТОРОН</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3"/>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17A05" w:rsidRPr="00B138F3" w:rsidRDefault="00417A05" w:rsidP="00417A05">
      <w:pPr>
        <w:rPr>
          <w:rFonts w:ascii="GHEA Grapalat" w:hAnsi="GHEA Grapalat"/>
          <w:lang w:val="hy-AM"/>
        </w:rPr>
      </w:pPr>
    </w:p>
    <w:p w:rsidR="00417A05" w:rsidRPr="00B138F3" w:rsidRDefault="00417A05" w:rsidP="00417A05">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17A05" w:rsidRPr="00B138F3" w:rsidRDefault="00417A05" w:rsidP="00417A05">
      <w:pPr>
        <w:widowControl w:val="0"/>
        <w:spacing w:after="160"/>
        <w:jc w:val="center"/>
        <w:rPr>
          <w:rFonts w:ascii="GHEA Grapalat" w:hAnsi="GHEA Grapalat"/>
          <w:lang w:val="hy-AM"/>
        </w:rPr>
      </w:pPr>
    </w:p>
    <w:p w:rsidR="00417A05" w:rsidRPr="00016450" w:rsidRDefault="00417A05" w:rsidP="00417A05">
      <w:pPr>
        <w:widowControl w:val="0"/>
        <w:spacing w:after="160" w:line="360" w:lineRule="auto"/>
        <w:jc w:val="center"/>
        <w:rPr>
          <w:rFonts w:ascii="GHEA Grapalat" w:hAnsi="GHEA Grapalat"/>
          <w:b/>
        </w:rPr>
      </w:pPr>
      <w:r w:rsidRPr="00016450">
        <w:rPr>
          <w:rFonts w:ascii="GHEA Grapalat" w:hAnsi="GHEA Grapalat"/>
          <w:b/>
        </w:rPr>
        <w:t>8. ИНЫЕ УСЛОВИЯ</w:t>
      </w:r>
    </w:p>
    <w:p w:rsidR="00417A05" w:rsidRPr="00C90F08" w:rsidRDefault="00417A05" w:rsidP="00417A05">
      <w:pPr>
        <w:widowControl w:val="0"/>
        <w:tabs>
          <w:tab w:val="left" w:pos="1134"/>
        </w:tabs>
        <w:spacing w:line="276" w:lineRule="auto"/>
        <w:ind w:firstLine="567"/>
        <w:jc w:val="both"/>
        <w:rPr>
          <w:rFonts w:ascii="GHEA Grapalat" w:hAnsi="GHEA Grapalat"/>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Pr>
          <w:rFonts w:ascii="GHEA Grapalat" w:hAnsi="GHEA Grapalat"/>
        </w:rPr>
        <w:t>до 30 декабря 20</w:t>
      </w:r>
      <w:r w:rsidRPr="000D6FF5">
        <w:rPr>
          <w:rFonts w:ascii="GHEA Grapalat" w:hAnsi="GHEA Grapalat"/>
        </w:rPr>
        <w:t>2</w:t>
      </w:r>
      <w:r w:rsidR="0034073E">
        <w:rPr>
          <w:rFonts w:ascii="GHEA Grapalat" w:hAnsi="GHEA Grapalat"/>
          <w:lang w:val="hy-AM"/>
        </w:rPr>
        <w:t>5</w:t>
      </w:r>
      <w:r w:rsidRPr="00C90F08">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w:t>
      </w:r>
      <w:r w:rsidRPr="00C90F08">
        <w:rPr>
          <w:rFonts w:ascii="GHEA Grapalat" w:hAnsi="GHEA Grapalat"/>
        </w:rPr>
        <w:t xml:space="preserve"> но не позднее 31 января 202</w:t>
      </w:r>
      <w:r w:rsidR="0034073E">
        <w:rPr>
          <w:rFonts w:ascii="GHEA Grapalat" w:hAnsi="GHEA Grapalat"/>
        </w:rPr>
        <w:t>6</w:t>
      </w:r>
      <w:r w:rsidRPr="00C90F08">
        <w:rPr>
          <w:rFonts w:ascii="GHEA Grapalat" w:hAnsi="GHEA Grapalat"/>
        </w:rPr>
        <w:t xml:space="preserve"> года</w:t>
      </w:r>
      <w:r>
        <w:rPr>
          <w:rFonts w:ascii="GHEA Grapalat" w:hAnsi="GHEA Grapalat"/>
        </w:rPr>
        <w:t>.</w:t>
      </w:r>
    </w:p>
    <w:p w:rsidR="00417A05" w:rsidRDefault="00417A05" w:rsidP="00417A05">
      <w:pPr>
        <w:widowControl w:val="0"/>
        <w:tabs>
          <w:tab w:val="left" w:pos="1134"/>
        </w:tabs>
        <w:spacing w:line="276" w:lineRule="auto"/>
        <w:ind w:firstLine="567"/>
        <w:jc w:val="both"/>
        <w:rPr>
          <w:rFonts w:ascii="GHEA Grapalat" w:hAnsi="GHEA Grapalat"/>
        </w:rPr>
      </w:pPr>
      <w:r w:rsidRPr="00C90F08">
        <w:rPr>
          <w:rFonts w:ascii="GHEA Grapalat" w:hAnsi="GHEA Grapalat"/>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C60558" w:rsidRPr="00E13FFF">
        <w:rPr>
          <w:rFonts w:ascii="GHEA Grapalat" w:hAnsi="GHEA Grapalat"/>
        </w:rPr>
        <w:t>5</w:t>
      </w:r>
      <w:r w:rsidRPr="00C90F08">
        <w:rPr>
          <w:rFonts w:ascii="GHEA Grapalat" w:hAnsi="GHEA Grapalat"/>
        </w:rPr>
        <w:t xml:space="preserve"> года</w:t>
      </w:r>
      <w:r>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17A05" w:rsidRPr="00B138F3" w:rsidRDefault="00417A05" w:rsidP="00417A05">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4"/>
        <w:t>22</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5"/>
        <w:t>23</w:t>
      </w:r>
      <w:r w:rsidRPr="00B138F3">
        <w:rPr>
          <w:rFonts w:ascii="GHEA Grapalat" w:hAnsi="GHEA Grapalat"/>
        </w:rPr>
        <w:t>.</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17A05" w:rsidRPr="00B138F3" w:rsidRDefault="00417A05" w:rsidP="00417A05">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17A05" w:rsidRPr="00B138F3" w:rsidRDefault="00417A05" w:rsidP="00417A05">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17A05" w:rsidRPr="00B138F3"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17A05"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8.14.</w:t>
      </w:r>
      <w:r w:rsidRPr="00B138F3">
        <w:rPr>
          <w:rFonts w:ascii="GHEA Grapalat" w:hAnsi="GHEA Grapalat"/>
        </w:rPr>
        <w:tab/>
        <w:t>К отношениям, связанным с договором, применяется право Республики Армения.</w:t>
      </w:r>
    </w:p>
    <w:p w:rsidR="00417A05" w:rsidRPr="00974EA8" w:rsidRDefault="00417A05" w:rsidP="00417A05">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1D70E4" w:rsidRPr="001D70E4">
        <w:rPr>
          <w:rFonts w:ascii="GHEA Grapalat" w:hAnsi="GHEA Grapalat"/>
        </w:rPr>
        <w:t xml:space="preserve"> </w:t>
      </w:r>
      <w:r w:rsidR="001D70E4"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16"/>
        <w:t>24</w:t>
      </w: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0D6FF5" w:rsidRDefault="00417A05" w:rsidP="00417A05">
      <w:pPr>
        <w:widowControl w:val="0"/>
        <w:tabs>
          <w:tab w:val="left" w:pos="1276"/>
        </w:tabs>
        <w:spacing w:after="160"/>
        <w:ind w:firstLine="567"/>
        <w:jc w:val="both"/>
        <w:rPr>
          <w:rFonts w:ascii="GHEA Grapalat" w:hAnsi="GHEA Grapalat"/>
        </w:rPr>
      </w:pPr>
    </w:p>
    <w:p w:rsidR="00417A05" w:rsidRPr="00B138F3" w:rsidRDefault="00417A05" w:rsidP="00417A05">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17A05" w:rsidRPr="00B138F3" w:rsidTr="00EA176E">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t>______________________</w:t>
            </w:r>
          </w:p>
          <w:p w:rsidR="00417A05" w:rsidRPr="00B138F3" w:rsidRDefault="00417A05" w:rsidP="00EA176E">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17A05" w:rsidRPr="00B138F3" w:rsidRDefault="00417A05" w:rsidP="00EA176E">
            <w:pPr>
              <w:widowControl w:val="0"/>
              <w:spacing w:after="160"/>
              <w:jc w:val="center"/>
              <w:rPr>
                <w:rFonts w:ascii="GHEA Grapalat" w:hAnsi="GHEA Grapalat"/>
              </w:rPr>
            </w:pPr>
            <w:r w:rsidRPr="00B138F3">
              <w:rPr>
                <w:rFonts w:ascii="GHEA Grapalat" w:hAnsi="GHEA Grapalat"/>
              </w:rPr>
              <w:t>М. П.</w:t>
            </w:r>
          </w:p>
        </w:tc>
      </w:tr>
    </w:tbl>
    <w:p w:rsidR="00417A05" w:rsidRDefault="00417A05" w:rsidP="00417A05">
      <w:pPr>
        <w:widowControl w:val="0"/>
        <w:spacing w:after="160"/>
        <w:ind w:firstLine="567"/>
        <w:jc w:val="both"/>
        <w:rPr>
          <w:rFonts w:ascii="GHEA Grapalat" w:hAnsi="GHEA Grapalat"/>
          <w:i/>
          <w:lang w:val="hy-AM"/>
        </w:rPr>
      </w:pPr>
    </w:p>
    <w:p w:rsidR="00417A05" w:rsidRPr="00B138F3" w:rsidRDefault="00417A05" w:rsidP="00417A05">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17A05" w:rsidRPr="00382B60" w:rsidRDefault="00417A05" w:rsidP="00417A05">
      <w:pPr>
        <w:widowControl w:val="0"/>
        <w:spacing w:after="160"/>
        <w:jc w:val="right"/>
        <w:rPr>
          <w:rFonts w:ascii="GHEA Grapalat" w:hAnsi="GHEA Grapalat"/>
        </w:rPr>
        <w:sectPr w:rsidR="00417A05" w:rsidRPr="00382B60" w:rsidSect="00EA176E">
          <w:footerReference w:type="default" r:id="rId10"/>
          <w:footnotePr>
            <w:pos w:val="beneathText"/>
          </w:footnotePr>
          <w:pgSz w:w="11906" w:h="16838" w:code="9"/>
          <w:pgMar w:top="450" w:right="926" w:bottom="810" w:left="1418" w:header="561" w:footer="561" w:gutter="0"/>
          <w:cols w:space="720"/>
          <w:docGrid w:linePitch="326"/>
        </w:sectPr>
      </w:pPr>
    </w:p>
    <w:p w:rsidR="00417A05" w:rsidRPr="00016450" w:rsidRDefault="00417A05" w:rsidP="00417A05">
      <w:pPr>
        <w:widowControl w:val="0"/>
        <w:spacing w:after="160"/>
        <w:jc w:val="right"/>
        <w:rPr>
          <w:rFonts w:ascii="GHEA Grapalat" w:hAnsi="GHEA Grapalat"/>
          <w:i/>
        </w:rPr>
      </w:pPr>
      <w:r w:rsidRPr="00016450">
        <w:rPr>
          <w:rFonts w:ascii="GHEA Grapalat" w:hAnsi="GHEA Grapalat"/>
          <w:i/>
        </w:rPr>
        <w:lastRenderedPageBreak/>
        <w:t>Приложение № 1</w:t>
      </w:r>
    </w:p>
    <w:p w:rsidR="00417A05" w:rsidRPr="00CE403F" w:rsidRDefault="00417A05" w:rsidP="00417A05">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CE403F">
        <w:rPr>
          <w:rFonts w:ascii="GHEA Grapalat" w:hAnsi="GHEA Grapalat"/>
          <w:b/>
          <w:sz w:val="24"/>
          <w:szCs w:val="24"/>
        </w:rPr>
        <w:t>25/3</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417A05" w:rsidRPr="00016450" w:rsidRDefault="00417A05" w:rsidP="00417A05">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8F2FF2" w:rsidRPr="00576215" w:rsidTr="00885259">
        <w:trPr>
          <w:trHeight w:val="361"/>
          <w:jc w:val="center"/>
        </w:trPr>
        <w:tc>
          <w:tcPr>
            <w:tcW w:w="15429" w:type="dxa"/>
            <w:gridSpan w:val="10"/>
          </w:tcPr>
          <w:p w:rsidR="008F2FF2" w:rsidRPr="00576215" w:rsidRDefault="008F2FF2" w:rsidP="00885259">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8F2FF2" w:rsidRPr="00576215" w:rsidTr="00DE7FB3">
        <w:trPr>
          <w:trHeight w:val="1031"/>
          <w:jc w:val="center"/>
        </w:trPr>
        <w:tc>
          <w:tcPr>
            <w:tcW w:w="1467"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8F2FF2" w:rsidRPr="004777FA" w:rsidRDefault="008F2FF2" w:rsidP="00885259">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8F2FF2" w:rsidRPr="004777FA" w:rsidRDefault="008F2FF2" w:rsidP="00885259">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1"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149"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8F2FF2" w:rsidRPr="00422C6A"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8F2FF2" w:rsidRPr="00C90F08" w:rsidRDefault="008F2FF2" w:rsidP="00885259">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E64B94" w:rsidRPr="00576215" w:rsidTr="00DE7FB3">
        <w:trPr>
          <w:trHeight w:val="1031"/>
          <w:jc w:val="center"/>
        </w:trPr>
        <w:tc>
          <w:tcPr>
            <w:tcW w:w="1467" w:type="dxa"/>
            <w:vAlign w:val="center"/>
          </w:tcPr>
          <w:p w:rsidR="00E64B94" w:rsidRPr="00750E38" w:rsidRDefault="00E64B94" w:rsidP="00E64B94">
            <w:pPr>
              <w:jc w:val="center"/>
              <w:rPr>
                <w:rFonts w:ascii="Arial" w:hAnsi="Arial" w:cs="Arial"/>
                <w:lang w:val="en-US"/>
              </w:rPr>
            </w:pPr>
            <w:r>
              <w:rPr>
                <w:rFonts w:ascii="Arial" w:hAnsi="Arial" w:cs="Arial"/>
                <w:lang w:val="en-US"/>
              </w:rPr>
              <w:t>1</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34351400</w:t>
            </w:r>
          </w:p>
        </w:tc>
        <w:tc>
          <w:tcPr>
            <w:tcW w:w="1704" w:type="dxa"/>
            <w:vAlign w:val="center"/>
          </w:tcPr>
          <w:p w:rsidR="00E64B94" w:rsidRDefault="00E64B94" w:rsidP="00E64B94">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195/65 R-15C</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195/65, R15C </w:t>
            </w:r>
            <w:r>
              <w:rPr>
                <w:rFonts w:ascii="Calibri" w:hAnsi="Calibri" w:cs="Calibri"/>
                <w:sz w:val="22"/>
                <w:szCs w:val="22"/>
              </w:rPr>
              <w:t>всесезонная</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грузовых</w:t>
            </w:r>
            <w:r>
              <w:rPr>
                <w:rFonts w:ascii="Arial LatArm" w:hAnsi="Arial LatArm" w:cs="Calibri"/>
                <w:sz w:val="22"/>
                <w:szCs w:val="22"/>
              </w:rPr>
              <w:t xml:space="preserve"> </w:t>
            </w:r>
            <w:r>
              <w:rPr>
                <w:rFonts w:ascii="Calibri" w:hAnsi="Calibri" w:cs="Calibri"/>
                <w:sz w:val="22"/>
                <w:szCs w:val="22"/>
              </w:rPr>
              <w:t>автомобилей</w:t>
            </w:r>
            <w:r>
              <w:rPr>
                <w:rFonts w:ascii="Arial LatArm" w:hAnsi="Arial LatArm" w:cs="Calibri"/>
                <w:sz w:val="22"/>
                <w:szCs w:val="22"/>
              </w:rPr>
              <w:t xml:space="preserve">,  </w:t>
            </w:r>
            <w:r>
              <w:rPr>
                <w:rFonts w:ascii="Calibri" w:hAnsi="Calibri" w:cs="Calibri"/>
                <w:sz w:val="22"/>
                <w:szCs w:val="22"/>
              </w:rPr>
              <w:t>камерная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комплект</w:t>
            </w:r>
            <w:r>
              <w:rPr>
                <w:rFonts w:ascii="Arial LatArm" w:hAnsi="Arial LatArm" w:cs="Calibri"/>
                <w:sz w:val="22"/>
                <w:szCs w:val="22"/>
              </w:rPr>
              <w:t xml:space="preserve">  </w:t>
            </w:r>
            <w:r>
              <w:rPr>
                <w:rFonts w:ascii="Calibri" w:hAnsi="Calibri" w:cs="Calibri"/>
                <w:sz w:val="22"/>
                <w:szCs w:val="22"/>
              </w:rPr>
              <w:t>входит</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камера</w:t>
            </w:r>
            <w:r>
              <w:rPr>
                <w:rFonts w:ascii="Arial LatArm" w:hAnsi="Arial LatArm" w:cs="Calibri"/>
                <w:sz w:val="22"/>
                <w:szCs w:val="22"/>
              </w:rPr>
              <w:t xml:space="preserve">, </w:t>
            </w:r>
            <w:r>
              <w:rPr>
                <w:rFonts w:ascii="Calibri" w:hAnsi="Calibri" w:cs="Calibri"/>
                <w:sz w:val="22"/>
                <w:szCs w:val="22"/>
              </w:rPr>
              <w:t>произведена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4-</w:t>
            </w:r>
            <w:r>
              <w:rPr>
                <w:rFonts w:ascii="Calibri" w:hAnsi="Calibri" w:cs="Calibri"/>
                <w:sz w:val="22"/>
                <w:szCs w:val="22"/>
              </w:rPr>
              <w:t>ого</w:t>
            </w:r>
            <w:r>
              <w:rPr>
                <w:rFonts w:ascii="Arial LatArm" w:hAnsi="Arial LatArm" w:cs="Calibri"/>
                <w:sz w:val="22"/>
                <w:szCs w:val="22"/>
              </w:rPr>
              <w:t xml:space="preserve"> </w:t>
            </w:r>
            <w:r>
              <w:rPr>
                <w:rFonts w:ascii="Calibri" w:hAnsi="Calibri" w:cs="Calibri"/>
                <w:sz w:val="22"/>
                <w:szCs w:val="22"/>
              </w:rPr>
              <w:t>квартала</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шине</w:t>
            </w:r>
            <w:r>
              <w:rPr>
                <w:rFonts w:ascii="Arial LatArm" w:hAnsi="Arial LatArm" w:cs="Calibri"/>
                <w:sz w:val="22"/>
                <w:szCs w:val="22"/>
              </w:rPr>
              <w:t xml:space="preserve"> </w:t>
            </w:r>
            <w:r>
              <w:rPr>
                <w:rFonts w:ascii="Calibri" w:hAnsi="Calibri" w:cs="Calibri"/>
                <w:sz w:val="22"/>
                <w:szCs w:val="22"/>
              </w:rPr>
              <w:t>должен</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указан</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год</w:t>
            </w:r>
            <w:r>
              <w:rPr>
                <w:rFonts w:ascii="Arial LatArm" w:hAnsi="Arial LatArm" w:cs="Calibri"/>
                <w:sz w:val="22"/>
                <w:szCs w:val="22"/>
              </w:rPr>
              <w:t xml:space="preserve"> </w:t>
            </w:r>
            <w:r>
              <w:rPr>
                <w:rFonts w:ascii="Calibri" w:hAnsi="Calibri" w:cs="Calibri"/>
                <w:sz w:val="22"/>
                <w:szCs w:val="22"/>
              </w:rPr>
              <w:t>выпуска</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r>
              <w:rPr>
                <w:rFonts w:ascii="Calibri" w:hAnsi="Calibri" w:cs="Calibri"/>
                <w:sz w:val="22"/>
                <w:szCs w:val="22"/>
              </w:rPr>
              <w:t>Замена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балансировка</w:t>
            </w:r>
            <w:r>
              <w:rPr>
                <w:rFonts w:ascii="Arial LatArm" w:hAnsi="Arial LatArm" w:cs="Calibri"/>
                <w:sz w:val="22"/>
                <w:szCs w:val="22"/>
              </w:rPr>
              <w:t xml:space="preserve"> </w:t>
            </w:r>
            <w:r>
              <w:rPr>
                <w:rFonts w:ascii="Calibri" w:hAnsi="Calibri" w:cs="Calibri"/>
                <w:sz w:val="22"/>
                <w:szCs w:val="22"/>
              </w:rPr>
              <w:t>шин</w:t>
            </w:r>
            <w:r>
              <w:rPr>
                <w:rFonts w:ascii="Arial LatArm" w:hAnsi="Arial LatArm" w:cs="Calibri"/>
                <w:sz w:val="22"/>
                <w:szCs w:val="22"/>
              </w:rPr>
              <w:t xml:space="preserve"> </w:t>
            </w:r>
            <w:r>
              <w:rPr>
                <w:rFonts w:ascii="Calibri" w:hAnsi="Calibri" w:cs="Calibri"/>
                <w:sz w:val="22"/>
                <w:szCs w:val="22"/>
              </w:rPr>
              <w:t>осуществляет</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2</w:t>
            </w:r>
          </w:p>
        </w:tc>
      </w:tr>
      <w:tr w:rsidR="00E64B94" w:rsidRPr="00576215" w:rsidTr="00DE7FB3">
        <w:trPr>
          <w:trHeight w:val="1031"/>
          <w:jc w:val="center"/>
        </w:trPr>
        <w:tc>
          <w:tcPr>
            <w:tcW w:w="1467" w:type="dxa"/>
            <w:vAlign w:val="center"/>
          </w:tcPr>
          <w:p w:rsidR="00E64B94" w:rsidRPr="00750E38" w:rsidRDefault="00E64B94" w:rsidP="00E64B94">
            <w:pPr>
              <w:jc w:val="center"/>
              <w:rPr>
                <w:rFonts w:ascii="Arial" w:hAnsi="Arial" w:cs="Arial"/>
                <w:lang w:val="en-US"/>
              </w:rPr>
            </w:pPr>
            <w:r>
              <w:rPr>
                <w:rFonts w:ascii="Arial" w:hAnsi="Arial" w:cs="Arial"/>
                <w:lang w:val="en-US"/>
              </w:rPr>
              <w:lastRenderedPageBreak/>
              <w:t>2</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34351400</w:t>
            </w:r>
          </w:p>
        </w:tc>
        <w:tc>
          <w:tcPr>
            <w:tcW w:w="1704" w:type="dxa"/>
            <w:vAlign w:val="center"/>
          </w:tcPr>
          <w:p w:rsidR="00E64B94" w:rsidRDefault="00E64B94" w:rsidP="00E64B94">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215/75 R-17 C</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215/75 R-17C </w:t>
            </w:r>
            <w:r>
              <w:rPr>
                <w:rFonts w:ascii="Calibri" w:hAnsi="Calibri" w:cs="Calibri"/>
                <w:sz w:val="22"/>
                <w:szCs w:val="22"/>
              </w:rPr>
              <w:t>всесезонная</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грузовых</w:t>
            </w:r>
            <w:r>
              <w:rPr>
                <w:rFonts w:ascii="Arial LatArm" w:hAnsi="Arial LatArm" w:cs="Calibri"/>
                <w:sz w:val="22"/>
                <w:szCs w:val="22"/>
              </w:rPr>
              <w:t xml:space="preserve"> </w:t>
            </w:r>
            <w:r>
              <w:rPr>
                <w:rFonts w:ascii="Calibri" w:hAnsi="Calibri" w:cs="Calibri"/>
                <w:sz w:val="22"/>
                <w:szCs w:val="22"/>
              </w:rPr>
              <w:t>автомобилей</w:t>
            </w:r>
            <w:r>
              <w:rPr>
                <w:rFonts w:ascii="Arial LatArm" w:hAnsi="Arial LatArm" w:cs="Calibri"/>
                <w:sz w:val="22"/>
                <w:szCs w:val="22"/>
              </w:rPr>
              <w:t xml:space="preserve">, </w:t>
            </w:r>
            <w:r>
              <w:rPr>
                <w:rFonts w:ascii="Calibri" w:hAnsi="Calibri" w:cs="Calibri"/>
                <w:sz w:val="22"/>
                <w:szCs w:val="22"/>
              </w:rPr>
              <w:t>камерная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комплект</w:t>
            </w:r>
            <w:r>
              <w:rPr>
                <w:rFonts w:ascii="Arial LatArm" w:hAnsi="Arial LatArm" w:cs="Calibri"/>
                <w:sz w:val="22"/>
                <w:szCs w:val="22"/>
              </w:rPr>
              <w:t xml:space="preserve">  </w:t>
            </w:r>
            <w:r>
              <w:rPr>
                <w:rFonts w:ascii="Calibri" w:hAnsi="Calibri" w:cs="Calibri"/>
                <w:sz w:val="22"/>
                <w:szCs w:val="22"/>
              </w:rPr>
              <w:t>входит</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камера</w:t>
            </w:r>
            <w:r>
              <w:rPr>
                <w:rFonts w:ascii="Arial LatArm" w:hAnsi="Arial LatArm" w:cs="Calibri"/>
                <w:sz w:val="22"/>
                <w:szCs w:val="22"/>
              </w:rPr>
              <w:t xml:space="preserve">, </w:t>
            </w:r>
            <w:r>
              <w:rPr>
                <w:rFonts w:ascii="Calibri" w:hAnsi="Calibri" w:cs="Calibri"/>
                <w:sz w:val="22"/>
                <w:szCs w:val="22"/>
              </w:rPr>
              <w:t>произведена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4-</w:t>
            </w:r>
            <w:r>
              <w:rPr>
                <w:rFonts w:ascii="Calibri" w:hAnsi="Calibri" w:cs="Calibri"/>
                <w:sz w:val="22"/>
                <w:szCs w:val="22"/>
              </w:rPr>
              <w:t>ого</w:t>
            </w:r>
            <w:r>
              <w:rPr>
                <w:rFonts w:ascii="Arial LatArm" w:hAnsi="Arial LatArm" w:cs="Calibri"/>
                <w:sz w:val="22"/>
                <w:szCs w:val="22"/>
              </w:rPr>
              <w:t xml:space="preserve"> </w:t>
            </w:r>
            <w:r>
              <w:rPr>
                <w:rFonts w:ascii="Calibri" w:hAnsi="Calibri" w:cs="Calibri"/>
                <w:sz w:val="22"/>
                <w:szCs w:val="22"/>
              </w:rPr>
              <w:t>квартала</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шине</w:t>
            </w:r>
            <w:r>
              <w:rPr>
                <w:rFonts w:ascii="Arial LatArm" w:hAnsi="Arial LatArm" w:cs="Calibri"/>
                <w:sz w:val="22"/>
                <w:szCs w:val="22"/>
              </w:rPr>
              <w:t xml:space="preserve"> </w:t>
            </w:r>
            <w:r>
              <w:rPr>
                <w:rFonts w:ascii="Calibri" w:hAnsi="Calibri" w:cs="Calibri"/>
                <w:sz w:val="22"/>
                <w:szCs w:val="22"/>
              </w:rPr>
              <w:t>должен</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указан</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год</w:t>
            </w:r>
            <w:r>
              <w:rPr>
                <w:rFonts w:ascii="Arial LatArm" w:hAnsi="Arial LatArm" w:cs="Calibri"/>
                <w:sz w:val="22"/>
                <w:szCs w:val="22"/>
              </w:rPr>
              <w:t xml:space="preserve"> </w:t>
            </w:r>
            <w:r>
              <w:rPr>
                <w:rFonts w:ascii="Calibri" w:hAnsi="Calibri" w:cs="Calibri"/>
                <w:sz w:val="22"/>
                <w:szCs w:val="22"/>
              </w:rPr>
              <w:t>выпуска</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r>
              <w:rPr>
                <w:rFonts w:ascii="Calibri" w:hAnsi="Calibri" w:cs="Calibri"/>
                <w:sz w:val="22"/>
                <w:szCs w:val="22"/>
              </w:rPr>
              <w:t>Замена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балансировка</w:t>
            </w:r>
            <w:r>
              <w:rPr>
                <w:rFonts w:ascii="Arial LatArm" w:hAnsi="Arial LatArm" w:cs="Calibri"/>
                <w:sz w:val="22"/>
                <w:szCs w:val="22"/>
              </w:rPr>
              <w:t xml:space="preserve"> </w:t>
            </w:r>
            <w:r>
              <w:rPr>
                <w:rFonts w:ascii="Calibri" w:hAnsi="Calibri" w:cs="Calibri"/>
                <w:sz w:val="22"/>
                <w:szCs w:val="22"/>
              </w:rPr>
              <w:t>шин</w:t>
            </w:r>
            <w:r>
              <w:rPr>
                <w:rFonts w:ascii="Arial LatArm" w:hAnsi="Arial LatArm" w:cs="Calibri"/>
                <w:sz w:val="22"/>
                <w:szCs w:val="22"/>
              </w:rPr>
              <w:t xml:space="preserve"> </w:t>
            </w:r>
            <w:r>
              <w:rPr>
                <w:rFonts w:ascii="Calibri" w:hAnsi="Calibri" w:cs="Calibri"/>
                <w:sz w:val="22"/>
                <w:szCs w:val="22"/>
              </w:rPr>
              <w:t>осуществляет</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2</w:t>
            </w:r>
          </w:p>
        </w:tc>
      </w:tr>
      <w:tr w:rsidR="00E64B94" w:rsidRPr="00576215" w:rsidTr="00DE7FB3">
        <w:trPr>
          <w:trHeight w:val="1031"/>
          <w:jc w:val="center"/>
        </w:trPr>
        <w:tc>
          <w:tcPr>
            <w:tcW w:w="1467" w:type="dxa"/>
            <w:vAlign w:val="center"/>
          </w:tcPr>
          <w:p w:rsidR="00E64B94" w:rsidRPr="00750E38" w:rsidRDefault="00E64B94" w:rsidP="00E64B94">
            <w:pPr>
              <w:jc w:val="center"/>
              <w:rPr>
                <w:rFonts w:ascii="Arial" w:hAnsi="Arial" w:cs="Arial"/>
                <w:lang w:val="en-US"/>
              </w:rPr>
            </w:pPr>
            <w:r>
              <w:rPr>
                <w:rFonts w:ascii="Arial" w:hAnsi="Arial" w:cs="Arial"/>
                <w:lang w:val="en-US"/>
              </w:rPr>
              <w:t>3</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34351400</w:t>
            </w:r>
          </w:p>
        </w:tc>
        <w:tc>
          <w:tcPr>
            <w:tcW w:w="1704" w:type="dxa"/>
            <w:vAlign w:val="center"/>
          </w:tcPr>
          <w:p w:rsidR="00E64B94" w:rsidRDefault="00E64B94" w:rsidP="00E64B94">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R16C LT 7.00</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7.00  R16C </w:t>
            </w:r>
            <w:r>
              <w:rPr>
                <w:rFonts w:ascii="Calibri" w:hAnsi="Calibri" w:cs="Calibri"/>
                <w:sz w:val="22"/>
                <w:szCs w:val="22"/>
              </w:rPr>
              <w:t>всесезонная</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грузовых</w:t>
            </w:r>
            <w:r>
              <w:rPr>
                <w:rFonts w:ascii="Arial LatArm" w:hAnsi="Arial LatArm" w:cs="Calibri"/>
                <w:sz w:val="22"/>
                <w:szCs w:val="22"/>
              </w:rPr>
              <w:t xml:space="preserve"> </w:t>
            </w:r>
            <w:r>
              <w:rPr>
                <w:rFonts w:ascii="Calibri" w:hAnsi="Calibri" w:cs="Calibri"/>
                <w:sz w:val="22"/>
                <w:szCs w:val="22"/>
              </w:rPr>
              <w:t>автомобилей</w:t>
            </w:r>
            <w:r>
              <w:rPr>
                <w:rFonts w:ascii="Arial LatArm" w:hAnsi="Arial LatArm" w:cs="Calibri"/>
                <w:sz w:val="22"/>
                <w:szCs w:val="22"/>
              </w:rPr>
              <w:t xml:space="preserve">,  </w:t>
            </w:r>
            <w:r>
              <w:rPr>
                <w:rFonts w:ascii="Calibri" w:hAnsi="Calibri" w:cs="Calibri"/>
                <w:sz w:val="22"/>
                <w:szCs w:val="22"/>
              </w:rPr>
              <w:t>камерная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комплект</w:t>
            </w:r>
            <w:r>
              <w:rPr>
                <w:rFonts w:ascii="Arial LatArm" w:hAnsi="Arial LatArm" w:cs="Calibri"/>
                <w:sz w:val="22"/>
                <w:szCs w:val="22"/>
              </w:rPr>
              <w:t xml:space="preserve">  </w:t>
            </w:r>
            <w:r>
              <w:rPr>
                <w:rFonts w:ascii="Calibri" w:hAnsi="Calibri" w:cs="Calibri"/>
                <w:sz w:val="22"/>
                <w:szCs w:val="22"/>
              </w:rPr>
              <w:t>входит</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камера</w:t>
            </w:r>
            <w:r>
              <w:rPr>
                <w:rFonts w:ascii="Arial LatArm" w:hAnsi="Arial LatArm" w:cs="Calibri"/>
                <w:sz w:val="22"/>
                <w:szCs w:val="22"/>
              </w:rPr>
              <w:t xml:space="preserve">,  </w:t>
            </w:r>
            <w:r>
              <w:rPr>
                <w:rFonts w:ascii="Calibri" w:hAnsi="Calibri" w:cs="Calibri"/>
                <w:sz w:val="22"/>
                <w:szCs w:val="22"/>
              </w:rPr>
              <w:t>произведена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4-</w:t>
            </w:r>
            <w:r>
              <w:rPr>
                <w:rFonts w:ascii="Calibri" w:hAnsi="Calibri" w:cs="Calibri"/>
                <w:sz w:val="22"/>
                <w:szCs w:val="22"/>
              </w:rPr>
              <w:t>ого</w:t>
            </w:r>
            <w:r>
              <w:rPr>
                <w:rFonts w:ascii="Arial LatArm" w:hAnsi="Arial LatArm" w:cs="Calibri"/>
                <w:sz w:val="22"/>
                <w:szCs w:val="22"/>
              </w:rPr>
              <w:t xml:space="preserve"> </w:t>
            </w:r>
            <w:r>
              <w:rPr>
                <w:rFonts w:ascii="Calibri" w:hAnsi="Calibri" w:cs="Calibri"/>
                <w:sz w:val="22"/>
                <w:szCs w:val="22"/>
              </w:rPr>
              <w:t>квартала</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шине</w:t>
            </w:r>
            <w:r>
              <w:rPr>
                <w:rFonts w:ascii="Arial LatArm" w:hAnsi="Arial LatArm" w:cs="Calibri"/>
                <w:sz w:val="22"/>
                <w:szCs w:val="22"/>
              </w:rPr>
              <w:t xml:space="preserve"> </w:t>
            </w:r>
            <w:r>
              <w:rPr>
                <w:rFonts w:ascii="Calibri" w:hAnsi="Calibri" w:cs="Calibri"/>
                <w:sz w:val="22"/>
                <w:szCs w:val="22"/>
              </w:rPr>
              <w:t>должен</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указан</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год</w:t>
            </w:r>
            <w:r>
              <w:rPr>
                <w:rFonts w:ascii="Arial LatArm" w:hAnsi="Arial LatArm" w:cs="Calibri"/>
                <w:sz w:val="22"/>
                <w:szCs w:val="22"/>
              </w:rPr>
              <w:t xml:space="preserve"> </w:t>
            </w:r>
            <w:r>
              <w:rPr>
                <w:rFonts w:ascii="Calibri" w:hAnsi="Calibri" w:cs="Calibri"/>
                <w:sz w:val="22"/>
                <w:szCs w:val="22"/>
              </w:rPr>
              <w:t>выпуска</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r>
              <w:rPr>
                <w:rFonts w:ascii="Calibri" w:hAnsi="Calibri" w:cs="Calibri"/>
                <w:sz w:val="22"/>
                <w:szCs w:val="22"/>
              </w:rPr>
              <w:t>Замена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балансировка</w:t>
            </w:r>
            <w:r>
              <w:rPr>
                <w:rFonts w:ascii="Arial LatArm" w:hAnsi="Arial LatArm" w:cs="Calibri"/>
                <w:sz w:val="22"/>
                <w:szCs w:val="22"/>
              </w:rPr>
              <w:t xml:space="preserve"> </w:t>
            </w:r>
            <w:r>
              <w:rPr>
                <w:rFonts w:ascii="Calibri" w:hAnsi="Calibri" w:cs="Calibri"/>
                <w:sz w:val="22"/>
                <w:szCs w:val="22"/>
              </w:rPr>
              <w:t>шин</w:t>
            </w:r>
            <w:r>
              <w:rPr>
                <w:rFonts w:ascii="Arial LatArm" w:hAnsi="Arial LatArm" w:cs="Calibri"/>
                <w:sz w:val="22"/>
                <w:szCs w:val="22"/>
              </w:rPr>
              <w:t xml:space="preserve"> </w:t>
            </w:r>
            <w:r>
              <w:rPr>
                <w:rFonts w:ascii="Calibri" w:hAnsi="Calibri" w:cs="Calibri"/>
                <w:sz w:val="22"/>
                <w:szCs w:val="22"/>
              </w:rPr>
              <w:t>осуществляет</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6</w:t>
            </w:r>
          </w:p>
        </w:tc>
      </w:tr>
      <w:tr w:rsidR="00E64B94" w:rsidRPr="00576215" w:rsidTr="00DE7FB3">
        <w:trPr>
          <w:trHeight w:val="1031"/>
          <w:jc w:val="center"/>
        </w:trPr>
        <w:tc>
          <w:tcPr>
            <w:tcW w:w="1467" w:type="dxa"/>
            <w:vAlign w:val="center"/>
          </w:tcPr>
          <w:p w:rsidR="00E64B94" w:rsidRPr="00750E38" w:rsidRDefault="00E64B94" w:rsidP="00E64B94">
            <w:pPr>
              <w:jc w:val="center"/>
              <w:rPr>
                <w:rFonts w:ascii="Arial" w:hAnsi="Arial" w:cs="Arial"/>
                <w:lang w:val="en-US"/>
              </w:rPr>
            </w:pPr>
            <w:r>
              <w:rPr>
                <w:rFonts w:ascii="Arial" w:hAnsi="Arial" w:cs="Arial"/>
                <w:lang w:val="en-US"/>
              </w:rPr>
              <w:t>4</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34351200</w:t>
            </w:r>
          </w:p>
        </w:tc>
        <w:tc>
          <w:tcPr>
            <w:tcW w:w="1704" w:type="dxa"/>
            <w:vAlign w:val="center"/>
          </w:tcPr>
          <w:p w:rsidR="00E64B94" w:rsidRDefault="00E64B94" w:rsidP="00E64B94">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215/55 R-17</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215/55 R-17 </w:t>
            </w:r>
            <w:r>
              <w:rPr>
                <w:rFonts w:ascii="Calibri" w:hAnsi="Calibri" w:cs="Calibri"/>
                <w:sz w:val="22"/>
                <w:szCs w:val="22"/>
              </w:rPr>
              <w:t>летняя</w:t>
            </w:r>
            <w:r>
              <w:rPr>
                <w:rFonts w:ascii="Arial LatArm" w:hAnsi="Arial LatArm" w:cs="Calibri"/>
                <w:sz w:val="22"/>
                <w:szCs w:val="22"/>
              </w:rPr>
              <w:t xml:space="preserve">,  </w:t>
            </w:r>
            <w:r>
              <w:rPr>
                <w:rFonts w:ascii="Calibri" w:hAnsi="Calibri" w:cs="Calibri"/>
                <w:sz w:val="22"/>
                <w:szCs w:val="22"/>
              </w:rPr>
              <w:t>бескамерная</w:t>
            </w:r>
            <w:r>
              <w:rPr>
                <w:rFonts w:ascii="Arial LatArm" w:hAnsi="Arial LatArm" w:cs="Calibri"/>
                <w:sz w:val="22"/>
                <w:szCs w:val="22"/>
              </w:rPr>
              <w:t xml:space="preserve">,  </w:t>
            </w:r>
            <w:r>
              <w:rPr>
                <w:rFonts w:ascii="Calibri" w:hAnsi="Calibri" w:cs="Calibri"/>
                <w:sz w:val="22"/>
                <w:szCs w:val="22"/>
              </w:rPr>
              <w:t>произведена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4-</w:t>
            </w:r>
            <w:r>
              <w:rPr>
                <w:rFonts w:ascii="Calibri" w:hAnsi="Calibri" w:cs="Calibri"/>
                <w:sz w:val="22"/>
                <w:szCs w:val="22"/>
              </w:rPr>
              <w:t>ого</w:t>
            </w:r>
            <w:r>
              <w:rPr>
                <w:rFonts w:ascii="Arial LatArm" w:hAnsi="Arial LatArm" w:cs="Calibri"/>
                <w:sz w:val="22"/>
                <w:szCs w:val="22"/>
              </w:rPr>
              <w:t xml:space="preserve"> </w:t>
            </w:r>
            <w:r>
              <w:rPr>
                <w:rFonts w:ascii="Calibri" w:hAnsi="Calibri" w:cs="Calibri"/>
                <w:sz w:val="22"/>
                <w:szCs w:val="22"/>
              </w:rPr>
              <w:t>квартала</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шине</w:t>
            </w:r>
            <w:r>
              <w:rPr>
                <w:rFonts w:ascii="Arial LatArm" w:hAnsi="Arial LatArm" w:cs="Calibri"/>
                <w:sz w:val="22"/>
                <w:szCs w:val="22"/>
              </w:rPr>
              <w:t xml:space="preserve"> </w:t>
            </w:r>
            <w:r>
              <w:rPr>
                <w:rFonts w:ascii="Calibri" w:hAnsi="Calibri" w:cs="Calibri"/>
                <w:sz w:val="22"/>
                <w:szCs w:val="22"/>
              </w:rPr>
              <w:t>должен</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указан</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год</w:t>
            </w:r>
            <w:r>
              <w:rPr>
                <w:rFonts w:ascii="Arial LatArm" w:hAnsi="Arial LatArm" w:cs="Calibri"/>
                <w:sz w:val="22"/>
                <w:szCs w:val="22"/>
              </w:rPr>
              <w:t xml:space="preserve"> </w:t>
            </w:r>
            <w:r>
              <w:rPr>
                <w:rFonts w:ascii="Calibri" w:hAnsi="Calibri" w:cs="Calibri"/>
                <w:sz w:val="22"/>
                <w:szCs w:val="22"/>
              </w:rPr>
              <w:t>выпуска</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DUNLOP </w:t>
            </w:r>
            <w:r>
              <w:rPr>
                <w:rFonts w:ascii="Calibri" w:hAnsi="Calibri" w:cs="Calibri"/>
                <w:sz w:val="22"/>
                <w:szCs w:val="22"/>
              </w:rPr>
              <w:t>товарный</w:t>
            </w:r>
            <w:r>
              <w:rPr>
                <w:rFonts w:ascii="Arial LatArm" w:hAnsi="Arial LatArm" w:cs="Calibri"/>
                <w:sz w:val="22"/>
                <w:szCs w:val="22"/>
              </w:rPr>
              <w:t xml:space="preserve"> </w:t>
            </w:r>
            <w:r>
              <w:rPr>
                <w:rFonts w:ascii="Calibri" w:hAnsi="Calibri" w:cs="Calibri"/>
                <w:sz w:val="22"/>
                <w:szCs w:val="22"/>
              </w:rPr>
              <w:t>знак</w:t>
            </w:r>
            <w:r>
              <w:rPr>
                <w:rFonts w:ascii="Arial LatArm" w:hAnsi="Arial LatArm" w:cs="Calibri"/>
                <w:sz w:val="22"/>
                <w:szCs w:val="22"/>
              </w:rPr>
              <w:t xml:space="preserve"> </w:t>
            </w:r>
            <w:r>
              <w:rPr>
                <w:rFonts w:ascii="Calibri" w:hAnsi="Calibri" w:cs="Calibri"/>
                <w:sz w:val="22"/>
                <w:szCs w:val="22"/>
              </w:rPr>
              <w:t>или</w:t>
            </w:r>
            <w:r>
              <w:rPr>
                <w:rFonts w:ascii="Arial LatArm" w:hAnsi="Arial LatArm" w:cs="Calibri"/>
                <w:sz w:val="22"/>
                <w:szCs w:val="22"/>
              </w:rPr>
              <w:t xml:space="preserve"> </w:t>
            </w:r>
            <w:r>
              <w:rPr>
                <w:rFonts w:ascii="Calibri" w:hAnsi="Calibri" w:cs="Calibri"/>
                <w:sz w:val="22"/>
                <w:szCs w:val="22"/>
              </w:rPr>
              <w:t>эквивалентный</w:t>
            </w:r>
            <w:r>
              <w:rPr>
                <w:rFonts w:ascii="Arial LatArm" w:hAnsi="Arial LatArm" w:cs="Calibri"/>
                <w:sz w:val="22"/>
                <w:szCs w:val="22"/>
              </w:rPr>
              <w:t xml:space="preserve"> FEDERAL,  BRIDGESTONE </w:t>
            </w:r>
            <w:r>
              <w:rPr>
                <w:rFonts w:ascii="Calibri" w:hAnsi="Calibri" w:cs="Calibri"/>
                <w:sz w:val="22"/>
                <w:szCs w:val="22"/>
              </w:rPr>
              <w:t>товарный</w:t>
            </w:r>
            <w:r>
              <w:rPr>
                <w:rFonts w:ascii="Arial LatArm" w:hAnsi="Arial LatArm" w:cs="Calibri"/>
                <w:sz w:val="22"/>
                <w:szCs w:val="22"/>
              </w:rPr>
              <w:t xml:space="preserve"> </w:t>
            </w:r>
            <w:r>
              <w:rPr>
                <w:rFonts w:ascii="Calibri" w:hAnsi="Calibri" w:cs="Calibri"/>
                <w:sz w:val="22"/>
                <w:szCs w:val="22"/>
              </w:rPr>
              <w:t>знак</w:t>
            </w:r>
            <w:r>
              <w:rPr>
                <w:rFonts w:ascii="Arial LatArm" w:hAnsi="Arial LatArm" w:cs="Calibri"/>
                <w:sz w:val="22"/>
                <w:szCs w:val="22"/>
              </w:rPr>
              <w:t xml:space="preserve">. </w:t>
            </w:r>
            <w:r>
              <w:rPr>
                <w:rFonts w:ascii="Calibri" w:hAnsi="Calibri" w:cs="Calibri"/>
                <w:sz w:val="22"/>
                <w:szCs w:val="22"/>
              </w:rPr>
              <w:t>Замена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балансировка</w:t>
            </w:r>
            <w:r>
              <w:rPr>
                <w:rFonts w:ascii="Arial LatArm" w:hAnsi="Arial LatArm" w:cs="Calibri"/>
                <w:sz w:val="22"/>
                <w:szCs w:val="22"/>
              </w:rPr>
              <w:t xml:space="preserve"> </w:t>
            </w:r>
            <w:r>
              <w:rPr>
                <w:rFonts w:ascii="Calibri" w:hAnsi="Calibri" w:cs="Calibri"/>
                <w:sz w:val="22"/>
                <w:szCs w:val="22"/>
              </w:rPr>
              <w:t>шин</w:t>
            </w:r>
            <w:r>
              <w:rPr>
                <w:rFonts w:ascii="Arial LatArm" w:hAnsi="Arial LatArm" w:cs="Calibri"/>
                <w:sz w:val="22"/>
                <w:szCs w:val="22"/>
              </w:rPr>
              <w:t xml:space="preserve"> </w:t>
            </w:r>
            <w:r>
              <w:rPr>
                <w:rFonts w:ascii="Calibri" w:hAnsi="Calibri" w:cs="Calibri"/>
                <w:sz w:val="22"/>
                <w:szCs w:val="22"/>
              </w:rPr>
              <w:t>осуществляет</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4</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5</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34351200</w:t>
            </w:r>
          </w:p>
        </w:tc>
        <w:tc>
          <w:tcPr>
            <w:tcW w:w="1704" w:type="dxa"/>
            <w:vAlign w:val="center"/>
          </w:tcPr>
          <w:p w:rsidR="00E64B94" w:rsidRDefault="00E64B94" w:rsidP="00E64B94">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205/60 R-16 </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205/60 R-16  </w:t>
            </w:r>
            <w:r>
              <w:rPr>
                <w:rFonts w:ascii="Calibri" w:hAnsi="Calibri" w:cs="Calibri"/>
                <w:sz w:val="22"/>
                <w:szCs w:val="22"/>
              </w:rPr>
              <w:t>летняя</w:t>
            </w:r>
            <w:r>
              <w:rPr>
                <w:rFonts w:ascii="Arial LatArm" w:hAnsi="Arial LatArm" w:cs="Calibri"/>
                <w:sz w:val="22"/>
                <w:szCs w:val="22"/>
              </w:rPr>
              <w:t xml:space="preserve">,  </w:t>
            </w:r>
            <w:r>
              <w:rPr>
                <w:rFonts w:ascii="Calibri" w:hAnsi="Calibri" w:cs="Calibri"/>
                <w:sz w:val="22"/>
                <w:szCs w:val="22"/>
              </w:rPr>
              <w:t>бескамерная</w:t>
            </w:r>
            <w:r>
              <w:rPr>
                <w:rFonts w:ascii="Arial LatArm" w:hAnsi="Arial LatArm" w:cs="Calibri"/>
                <w:sz w:val="22"/>
                <w:szCs w:val="22"/>
              </w:rPr>
              <w:t xml:space="preserve">,  </w:t>
            </w:r>
            <w:r>
              <w:rPr>
                <w:rFonts w:ascii="Calibri" w:hAnsi="Calibri" w:cs="Calibri"/>
                <w:sz w:val="22"/>
                <w:szCs w:val="22"/>
              </w:rPr>
              <w:t>произведена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4-</w:t>
            </w:r>
            <w:r>
              <w:rPr>
                <w:rFonts w:ascii="Calibri" w:hAnsi="Calibri" w:cs="Calibri"/>
                <w:sz w:val="22"/>
                <w:szCs w:val="22"/>
              </w:rPr>
              <w:t>ого</w:t>
            </w:r>
            <w:r>
              <w:rPr>
                <w:rFonts w:ascii="Arial LatArm" w:hAnsi="Arial LatArm" w:cs="Calibri"/>
                <w:sz w:val="22"/>
                <w:szCs w:val="22"/>
              </w:rPr>
              <w:t xml:space="preserve"> </w:t>
            </w:r>
            <w:r>
              <w:rPr>
                <w:rFonts w:ascii="Calibri" w:hAnsi="Calibri" w:cs="Calibri"/>
                <w:sz w:val="22"/>
                <w:szCs w:val="22"/>
              </w:rPr>
              <w:t>квартала</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шине</w:t>
            </w:r>
            <w:r>
              <w:rPr>
                <w:rFonts w:ascii="Arial LatArm" w:hAnsi="Arial LatArm" w:cs="Calibri"/>
                <w:sz w:val="22"/>
                <w:szCs w:val="22"/>
              </w:rPr>
              <w:t xml:space="preserve"> </w:t>
            </w:r>
            <w:r>
              <w:rPr>
                <w:rFonts w:ascii="Calibri" w:hAnsi="Calibri" w:cs="Calibri"/>
                <w:sz w:val="22"/>
                <w:szCs w:val="22"/>
              </w:rPr>
              <w:t>должен</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указан</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год</w:t>
            </w:r>
            <w:r>
              <w:rPr>
                <w:rFonts w:ascii="Arial LatArm" w:hAnsi="Arial LatArm" w:cs="Calibri"/>
                <w:sz w:val="22"/>
                <w:szCs w:val="22"/>
              </w:rPr>
              <w:t xml:space="preserve"> </w:t>
            </w:r>
            <w:r>
              <w:rPr>
                <w:rFonts w:ascii="Calibri" w:hAnsi="Calibri" w:cs="Calibri"/>
                <w:sz w:val="22"/>
                <w:szCs w:val="22"/>
              </w:rPr>
              <w:t>выпуска</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DUNLOP </w:t>
            </w:r>
            <w:r>
              <w:rPr>
                <w:rFonts w:ascii="Calibri" w:hAnsi="Calibri" w:cs="Calibri"/>
                <w:sz w:val="22"/>
                <w:szCs w:val="22"/>
              </w:rPr>
              <w:t>товарный</w:t>
            </w:r>
            <w:r>
              <w:rPr>
                <w:rFonts w:ascii="Arial LatArm" w:hAnsi="Arial LatArm" w:cs="Calibri"/>
                <w:sz w:val="22"/>
                <w:szCs w:val="22"/>
              </w:rPr>
              <w:t xml:space="preserve"> </w:t>
            </w:r>
            <w:r>
              <w:rPr>
                <w:rFonts w:ascii="Calibri" w:hAnsi="Calibri" w:cs="Calibri"/>
                <w:sz w:val="22"/>
                <w:szCs w:val="22"/>
              </w:rPr>
              <w:t>знак</w:t>
            </w:r>
            <w:r>
              <w:rPr>
                <w:rFonts w:ascii="Arial LatArm" w:hAnsi="Arial LatArm" w:cs="Calibri"/>
                <w:sz w:val="22"/>
                <w:szCs w:val="22"/>
              </w:rPr>
              <w:t xml:space="preserve"> </w:t>
            </w:r>
            <w:r>
              <w:rPr>
                <w:rFonts w:ascii="Calibri" w:hAnsi="Calibri" w:cs="Calibri"/>
                <w:sz w:val="22"/>
                <w:szCs w:val="22"/>
              </w:rPr>
              <w:t>или</w:t>
            </w:r>
            <w:r>
              <w:rPr>
                <w:rFonts w:ascii="Arial LatArm" w:hAnsi="Arial LatArm" w:cs="Calibri"/>
                <w:sz w:val="22"/>
                <w:szCs w:val="22"/>
              </w:rPr>
              <w:t xml:space="preserve"> </w:t>
            </w:r>
            <w:r>
              <w:rPr>
                <w:rFonts w:ascii="Calibri" w:hAnsi="Calibri" w:cs="Calibri"/>
                <w:sz w:val="22"/>
                <w:szCs w:val="22"/>
              </w:rPr>
              <w:t>эквивалентный</w:t>
            </w:r>
            <w:r>
              <w:rPr>
                <w:rFonts w:ascii="Arial LatArm" w:hAnsi="Arial LatArm" w:cs="Calibri"/>
                <w:sz w:val="22"/>
                <w:szCs w:val="22"/>
              </w:rPr>
              <w:t xml:space="preserve"> FEDERAL,  BRIDGESTONE </w:t>
            </w:r>
            <w:r>
              <w:rPr>
                <w:rFonts w:ascii="Calibri" w:hAnsi="Calibri" w:cs="Calibri"/>
                <w:sz w:val="22"/>
                <w:szCs w:val="22"/>
              </w:rPr>
              <w:t>товарный</w:t>
            </w:r>
            <w:r>
              <w:rPr>
                <w:rFonts w:ascii="Arial LatArm" w:hAnsi="Arial LatArm" w:cs="Calibri"/>
                <w:sz w:val="22"/>
                <w:szCs w:val="22"/>
              </w:rPr>
              <w:t xml:space="preserve"> </w:t>
            </w:r>
            <w:r>
              <w:rPr>
                <w:rFonts w:ascii="Calibri" w:hAnsi="Calibri" w:cs="Calibri"/>
                <w:sz w:val="22"/>
                <w:szCs w:val="22"/>
              </w:rPr>
              <w:t>знак</w:t>
            </w:r>
            <w:r>
              <w:rPr>
                <w:rFonts w:ascii="Arial LatArm" w:hAnsi="Arial LatArm" w:cs="Calibri"/>
                <w:sz w:val="22"/>
                <w:szCs w:val="22"/>
              </w:rPr>
              <w:t>.</w:t>
            </w:r>
            <w:r>
              <w:rPr>
                <w:rFonts w:ascii="Calibri" w:hAnsi="Calibri" w:cs="Calibri"/>
                <w:sz w:val="22"/>
                <w:szCs w:val="22"/>
              </w:rPr>
              <w:t>Замена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балансировка</w:t>
            </w:r>
            <w:r>
              <w:rPr>
                <w:rFonts w:ascii="Arial LatArm" w:hAnsi="Arial LatArm" w:cs="Calibri"/>
                <w:sz w:val="22"/>
                <w:szCs w:val="22"/>
              </w:rPr>
              <w:t xml:space="preserve"> </w:t>
            </w:r>
            <w:r>
              <w:rPr>
                <w:rFonts w:ascii="Calibri" w:hAnsi="Calibri" w:cs="Calibri"/>
                <w:sz w:val="22"/>
                <w:szCs w:val="22"/>
              </w:rPr>
              <w:t>шин</w:t>
            </w:r>
            <w:r>
              <w:rPr>
                <w:rFonts w:ascii="Arial LatArm" w:hAnsi="Arial LatArm" w:cs="Calibri"/>
                <w:sz w:val="22"/>
                <w:szCs w:val="22"/>
              </w:rPr>
              <w:t xml:space="preserve"> </w:t>
            </w:r>
            <w:r>
              <w:rPr>
                <w:rFonts w:ascii="Calibri" w:hAnsi="Calibri" w:cs="Calibri"/>
                <w:sz w:val="22"/>
                <w:szCs w:val="22"/>
              </w:rPr>
              <w:t>осуществляет</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4</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6</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34351200</w:t>
            </w:r>
          </w:p>
        </w:tc>
        <w:tc>
          <w:tcPr>
            <w:tcW w:w="1704" w:type="dxa"/>
            <w:vAlign w:val="center"/>
          </w:tcPr>
          <w:p w:rsidR="00E64B94" w:rsidRDefault="00E64B94" w:rsidP="00E64B94">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LT 245/75 R 16C </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 245/75 R-16C  </w:t>
            </w:r>
            <w:r>
              <w:rPr>
                <w:rFonts w:ascii="Calibri" w:hAnsi="Calibri" w:cs="Calibri"/>
                <w:sz w:val="22"/>
                <w:szCs w:val="22"/>
              </w:rPr>
              <w:t>зимняя</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грузовых</w:t>
            </w:r>
            <w:r>
              <w:rPr>
                <w:rFonts w:ascii="Arial LatArm" w:hAnsi="Arial LatArm" w:cs="Calibri"/>
                <w:sz w:val="22"/>
                <w:szCs w:val="22"/>
              </w:rPr>
              <w:t xml:space="preserve"> </w:t>
            </w:r>
            <w:r>
              <w:rPr>
                <w:rFonts w:ascii="Calibri" w:hAnsi="Calibri" w:cs="Calibri"/>
                <w:sz w:val="22"/>
                <w:szCs w:val="22"/>
              </w:rPr>
              <w:t>автомобилей</w:t>
            </w:r>
            <w:r>
              <w:rPr>
                <w:rFonts w:ascii="Arial LatArm" w:hAnsi="Arial LatArm" w:cs="Calibri"/>
                <w:sz w:val="22"/>
                <w:szCs w:val="22"/>
              </w:rPr>
              <w:t xml:space="preserve">, </w:t>
            </w:r>
            <w:r>
              <w:rPr>
                <w:rFonts w:ascii="Calibri" w:hAnsi="Calibri" w:cs="Calibri"/>
                <w:sz w:val="22"/>
                <w:szCs w:val="22"/>
              </w:rPr>
              <w:t>бескамерная</w:t>
            </w:r>
            <w:r>
              <w:rPr>
                <w:rFonts w:ascii="Arial LatArm" w:hAnsi="Arial LatArm" w:cs="Calibri"/>
                <w:sz w:val="22"/>
                <w:szCs w:val="22"/>
              </w:rPr>
              <w:t xml:space="preserve">, </w:t>
            </w:r>
            <w:r>
              <w:rPr>
                <w:rFonts w:ascii="Calibri" w:hAnsi="Calibri" w:cs="Calibri"/>
                <w:sz w:val="22"/>
                <w:szCs w:val="22"/>
              </w:rPr>
              <w:t>произведена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4-</w:t>
            </w:r>
            <w:r>
              <w:rPr>
                <w:rFonts w:ascii="Calibri" w:hAnsi="Calibri" w:cs="Calibri"/>
                <w:sz w:val="22"/>
                <w:szCs w:val="22"/>
              </w:rPr>
              <w:t>ого</w:t>
            </w:r>
            <w:r>
              <w:rPr>
                <w:rFonts w:ascii="Arial LatArm" w:hAnsi="Arial LatArm" w:cs="Calibri"/>
                <w:sz w:val="22"/>
                <w:szCs w:val="22"/>
              </w:rPr>
              <w:t xml:space="preserve"> </w:t>
            </w:r>
            <w:r>
              <w:rPr>
                <w:rFonts w:ascii="Calibri" w:hAnsi="Calibri" w:cs="Calibri"/>
                <w:sz w:val="22"/>
                <w:szCs w:val="22"/>
              </w:rPr>
              <w:t>квартала</w:t>
            </w:r>
            <w:r w:rsidR="00541A06">
              <w:rPr>
                <w:rFonts w:ascii="Arial LatArm" w:hAnsi="Arial LatArm" w:cs="Calibri"/>
                <w:sz w:val="22"/>
                <w:szCs w:val="22"/>
              </w:rPr>
              <w:t xml:space="preserve"> 2024</w:t>
            </w:r>
            <w:r>
              <w:rPr>
                <w:rFonts w:ascii="Arial LatArm" w:hAnsi="Arial LatArm" w:cs="Calibri"/>
                <w:sz w:val="22"/>
                <w:szCs w:val="22"/>
              </w:rPr>
              <w:t xml:space="preserve">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шине</w:t>
            </w:r>
            <w:r>
              <w:rPr>
                <w:rFonts w:ascii="Arial LatArm" w:hAnsi="Arial LatArm" w:cs="Calibri"/>
                <w:sz w:val="22"/>
                <w:szCs w:val="22"/>
              </w:rPr>
              <w:t xml:space="preserve"> </w:t>
            </w:r>
            <w:r>
              <w:rPr>
                <w:rFonts w:ascii="Calibri" w:hAnsi="Calibri" w:cs="Calibri"/>
                <w:sz w:val="22"/>
                <w:szCs w:val="22"/>
              </w:rPr>
              <w:t>должен</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указан</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год</w:t>
            </w:r>
            <w:r>
              <w:rPr>
                <w:rFonts w:ascii="Arial LatArm" w:hAnsi="Arial LatArm" w:cs="Calibri"/>
                <w:sz w:val="22"/>
                <w:szCs w:val="22"/>
              </w:rPr>
              <w:t xml:space="preserve"> </w:t>
            </w:r>
            <w:r>
              <w:rPr>
                <w:rFonts w:ascii="Calibri" w:hAnsi="Calibri" w:cs="Calibri"/>
                <w:sz w:val="22"/>
                <w:szCs w:val="22"/>
              </w:rPr>
              <w:t>выпуска</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r>
              <w:rPr>
                <w:rFonts w:ascii="Calibri" w:hAnsi="Calibri" w:cs="Calibri"/>
                <w:sz w:val="22"/>
                <w:szCs w:val="22"/>
              </w:rPr>
              <w:t>Замена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балансировка</w:t>
            </w:r>
            <w:r>
              <w:rPr>
                <w:rFonts w:ascii="Arial LatArm" w:hAnsi="Arial LatArm" w:cs="Calibri"/>
                <w:sz w:val="22"/>
                <w:szCs w:val="22"/>
              </w:rPr>
              <w:t xml:space="preserve"> </w:t>
            </w:r>
            <w:r>
              <w:rPr>
                <w:rFonts w:ascii="Calibri" w:hAnsi="Calibri" w:cs="Calibri"/>
                <w:sz w:val="22"/>
                <w:szCs w:val="22"/>
              </w:rPr>
              <w:t>шин</w:t>
            </w:r>
            <w:r>
              <w:rPr>
                <w:rFonts w:ascii="Arial LatArm" w:hAnsi="Arial LatArm" w:cs="Calibri"/>
                <w:sz w:val="22"/>
                <w:szCs w:val="22"/>
              </w:rPr>
              <w:t xml:space="preserve"> </w:t>
            </w:r>
            <w:r>
              <w:rPr>
                <w:rFonts w:ascii="Calibri" w:hAnsi="Calibri" w:cs="Calibri"/>
                <w:sz w:val="22"/>
                <w:szCs w:val="22"/>
              </w:rPr>
              <w:t>осуществляет</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16</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lastRenderedPageBreak/>
              <w:t>7</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34351200</w:t>
            </w:r>
          </w:p>
        </w:tc>
        <w:tc>
          <w:tcPr>
            <w:tcW w:w="1704" w:type="dxa"/>
            <w:vAlign w:val="center"/>
          </w:tcPr>
          <w:p w:rsidR="00E64B94" w:rsidRDefault="00E64B94" w:rsidP="00E64B94">
            <w:pPr>
              <w:rPr>
                <w:rFonts w:ascii="Arial LatArm" w:hAnsi="Arial LatArm" w:cs="Calibri"/>
                <w:sz w:val="22"/>
                <w:szCs w:val="22"/>
              </w:rPr>
            </w:pPr>
            <w:r>
              <w:rPr>
                <w:rFonts w:ascii="Calibri" w:hAnsi="Calibri" w:cs="Calibri"/>
                <w:sz w:val="22"/>
                <w:szCs w:val="22"/>
              </w:rPr>
              <w:t>Автомобильная</w:t>
            </w:r>
            <w:r>
              <w:rPr>
                <w:rFonts w:ascii="Arial LatArm" w:hAnsi="Arial LatArm" w:cs="Calibri"/>
                <w:sz w:val="22"/>
                <w:szCs w:val="22"/>
              </w:rPr>
              <w:t xml:space="preserve"> </w:t>
            </w:r>
            <w:r>
              <w:rPr>
                <w:rFonts w:ascii="Calibri" w:hAnsi="Calibri" w:cs="Calibri"/>
                <w:sz w:val="22"/>
                <w:szCs w:val="22"/>
              </w:rPr>
              <w:t>шина</w:t>
            </w:r>
            <w:r>
              <w:rPr>
                <w:rFonts w:ascii="Arial LatArm" w:hAnsi="Arial LatArm" w:cs="Calibri"/>
                <w:sz w:val="22"/>
                <w:szCs w:val="22"/>
              </w:rPr>
              <w:t xml:space="preserve"> 185/65 R-15</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185/65 R-15 </w:t>
            </w:r>
            <w:r>
              <w:rPr>
                <w:rFonts w:ascii="Calibri" w:hAnsi="Calibri" w:cs="Calibri"/>
                <w:sz w:val="22"/>
                <w:szCs w:val="22"/>
              </w:rPr>
              <w:t>летняя</w:t>
            </w:r>
            <w:r>
              <w:rPr>
                <w:rFonts w:ascii="Arial LatArm" w:hAnsi="Arial LatArm" w:cs="Calibri"/>
                <w:sz w:val="22"/>
                <w:szCs w:val="22"/>
              </w:rPr>
              <w:t xml:space="preserve">,  </w:t>
            </w:r>
            <w:r>
              <w:rPr>
                <w:rFonts w:ascii="Calibri" w:hAnsi="Calibri" w:cs="Calibri"/>
                <w:sz w:val="22"/>
                <w:szCs w:val="22"/>
              </w:rPr>
              <w:t>бескамерная</w:t>
            </w:r>
            <w:r>
              <w:rPr>
                <w:rFonts w:ascii="Arial LatArm" w:hAnsi="Arial LatArm" w:cs="Calibri"/>
                <w:sz w:val="22"/>
                <w:szCs w:val="22"/>
              </w:rPr>
              <w:t xml:space="preserve">,  </w:t>
            </w:r>
            <w:r>
              <w:rPr>
                <w:rFonts w:ascii="Calibri" w:hAnsi="Calibri" w:cs="Calibri"/>
                <w:sz w:val="22"/>
                <w:szCs w:val="22"/>
              </w:rPr>
              <w:t>произведена</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4-</w:t>
            </w:r>
            <w:r>
              <w:rPr>
                <w:rFonts w:ascii="Calibri" w:hAnsi="Calibri" w:cs="Calibri"/>
                <w:sz w:val="22"/>
                <w:szCs w:val="22"/>
              </w:rPr>
              <w:t>ого</w:t>
            </w:r>
            <w:r>
              <w:rPr>
                <w:rFonts w:ascii="Arial LatArm" w:hAnsi="Arial LatArm" w:cs="Calibri"/>
                <w:sz w:val="22"/>
                <w:szCs w:val="22"/>
              </w:rPr>
              <w:t xml:space="preserve"> </w:t>
            </w:r>
            <w:r>
              <w:rPr>
                <w:rFonts w:ascii="Calibri" w:hAnsi="Calibri" w:cs="Calibri"/>
                <w:sz w:val="22"/>
                <w:szCs w:val="22"/>
              </w:rPr>
              <w:t>квартала</w:t>
            </w:r>
            <w:r>
              <w:rPr>
                <w:rFonts w:ascii="Arial LatArm" w:hAnsi="Arial LatArm" w:cs="Calibri"/>
                <w:sz w:val="22"/>
                <w:szCs w:val="22"/>
              </w:rPr>
              <w:t xml:space="preserve"> 2024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шине</w:t>
            </w:r>
            <w:r>
              <w:rPr>
                <w:rFonts w:ascii="Arial LatArm" w:hAnsi="Arial LatArm" w:cs="Calibri"/>
                <w:sz w:val="22"/>
                <w:szCs w:val="22"/>
              </w:rPr>
              <w:t xml:space="preserve"> </w:t>
            </w:r>
            <w:r>
              <w:rPr>
                <w:rFonts w:ascii="Calibri" w:hAnsi="Calibri" w:cs="Calibri"/>
                <w:sz w:val="22"/>
                <w:szCs w:val="22"/>
              </w:rPr>
              <w:t>должен</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указан</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год</w:t>
            </w:r>
            <w:r>
              <w:rPr>
                <w:rFonts w:ascii="Arial LatArm" w:hAnsi="Arial LatArm" w:cs="Calibri"/>
                <w:sz w:val="22"/>
                <w:szCs w:val="22"/>
              </w:rPr>
              <w:t xml:space="preserve"> </w:t>
            </w:r>
            <w:r>
              <w:rPr>
                <w:rFonts w:ascii="Calibri" w:hAnsi="Calibri" w:cs="Calibri"/>
                <w:sz w:val="22"/>
                <w:szCs w:val="22"/>
              </w:rPr>
              <w:t>выпуска</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r>
              <w:rPr>
                <w:rFonts w:ascii="Calibri" w:hAnsi="Calibri" w:cs="Calibri"/>
                <w:sz w:val="22"/>
                <w:szCs w:val="22"/>
              </w:rPr>
              <w:t>Замена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балансировка</w:t>
            </w:r>
            <w:r>
              <w:rPr>
                <w:rFonts w:ascii="Arial LatArm" w:hAnsi="Arial LatArm" w:cs="Calibri"/>
                <w:sz w:val="22"/>
                <w:szCs w:val="22"/>
              </w:rPr>
              <w:t xml:space="preserve"> </w:t>
            </w:r>
            <w:r>
              <w:rPr>
                <w:rFonts w:ascii="Calibri" w:hAnsi="Calibri" w:cs="Calibri"/>
                <w:sz w:val="22"/>
                <w:szCs w:val="22"/>
              </w:rPr>
              <w:t>шин</w:t>
            </w:r>
            <w:r>
              <w:rPr>
                <w:rFonts w:ascii="Arial LatArm" w:hAnsi="Arial LatArm" w:cs="Calibri"/>
                <w:sz w:val="22"/>
                <w:szCs w:val="22"/>
              </w:rPr>
              <w:t xml:space="preserve"> </w:t>
            </w:r>
            <w:r>
              <w:rPr>
                <w:rFonts w:ascii="Calibri" w:hAnsi="Calibri" w:cs="Calibri"/>
                <w:sz w:val="22"/>
                <w:szCs w:val="22"/>
              </w:rPr>
              <w:t>осуществляет</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16</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8</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sz w:val="22"/>
                <w:szCs w:val="22"/>
              </w:rPr>
              <w:t>31431100</w:t>
            </w:r>
          </w:p>
        </w:tc>
        <w:tc>
          <w:tcPr>
            <w:tcW w:w="1704" w:type="dxa"/>
            <w:vAlign w:val="center"/>
          </w:tcPr>
          <w:p w:rsidR="00E64B94" w:rsidRDefault="00E64B94" w:rsidP="00E64B94">
            <w:pPr>
              <w:rPr>
                <w:rFonts w:ascii="Arial LatArm" w:hAnsi="Arial LatArm" w:cs="Calibri"/>
              </w:rPr>
            </w:pPr>
            <w:r>
              <w:rPr>
                <w:rFonts w:ascii="Calibri" w:hAnsi="Calibri" w:cs="Calibri"/>
              </w:rPr>
              <w:t>Аккумуляторная</w:t>
            </w:r>
            <w:r>
              <w:rPr>
                <w:rFonts w:ascii="Arial LatArm" w:hAnsi="Arial LatArm" w:cs="Calibri"/>
              </w:rPr>
              <w:t xml:space="preserve"> </w:t>
            </w:r>
            <w:r>
              <w:rPr>
                <w:rFonts w:ascii="Calibri" w:hAnsi="Calibri" w:cs="Calibri"/>
              </w:rPr>
              <w:t>батарея</w:t>
            </w:r>
            <w:r>
              <w:rPr>
                <w:rFonts w:ascii="Arial LatArm" w:hAnsi="Arial LatArm" w:cs="Calibri"/>
              </w:rPr>
              <w:t xml:space="preserve"> 75A</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Calibri" w:hAnsi="Calibri" w:cs="Calibri"/>
                <w:sz w:val="22"/>
                <w:szCs w:val="22"/>
              </w:rPr>
              <w:t>Свинцово</w:t>
            </w:r>
            <w:r>
              <w:rPr>
                <w:rFonts w:ascii="Arial LatArm" w:hAnsi="Arial LatArm" w:cs="Calibri"/>
                <w:sz w:val="22"/>
                <w:szCs w:val="22"/>
              </w:rPr>
              <w:t>-</w:t>
            </w:r>
            <w:r>
              <w:rPr>
                <w:rFonts w:ascii="Calibri" w:hAnsi="Calibri" w:cs="Calibri"/>
                <w:sz w:val="22"/>
                <w:szCs w:val="22"/>
              </w:rPr>
              <w:t>кислотная</w:t>
            </w:r>
            <w:r>
              <w:rPr>
                <w:rFonts w:ascii="Arial LatArm" w:hAnsi="Arial LatArm" w:cs="Calibri"/>
                <w:sz w:val="22"/>
                <w:szCs w:val="22"/>
              </w:rPr>
              <w:t xml:space="preserve">, 75A,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стартерных</w:t>
            </w:r>
            <w:r>
              <w:rPr>
                <w:rFonts w:ascii="Arial LatArm" w:hAnsi="Arial LatArm" w:cs="Calibri"/>
                <w:sz w:val="22"/>
                <w:szCs w:val="22"/>
              </w:rPr>
              <w:t xml:space="preserve"> </w:t>
            </w:r>
            <w:r>
              <w:rPr>
                <w:rFonts w:ascii="Calibri" w:hAnsi="Calibri" w:cs="Calibri"/>
                <w:sz w:val="22"/>
                <w:szCs w:val="22"/>
              </w:rPr>
              <w:t>двигателей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Гарантийный</w:t>
            </w:r>
            <w:r>
              <w:rPr>
                <w:rFonts w:ascii="Arial LatArm" w:hAnsi="Arial LatArm" w:cs="Calibri"/>
                <w:sz w:val="22"/>
                <w:szCs w:val="22"/>
              </w:rPr>
              <w:t xml:space="preserve"> </w:t>
            </w:r>
            <w:r>
              <w:rPr>
                <w:rFonts w:ascii="Calibri" w:hAnsi="Calibri" w:cs="Calibri"/>
                <w:sz w:val="22"/>
                <w:szCs w:val="22"/>
              </w:rPr>
              <w:t>срок</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1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r>
              <w:rPr>
                <w:rFonts w:ascii="Calibri" w:hAnsi="Calibri" w:cs="Calibri"/>
                <w:sz w:val="22"/>
                <w:szCs w:val="22"/>
              </w:rPr>
              <w:t>вместе</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поставленным</w:t>
            </w:r>
            <w:r>
              <w:rPr>
                <w:rFonts w:ascii="Arial LatArm" w:hAnsi="Arial LatArm" w:cs="Calibri"/>
                <w:sz w:val="22"/>
                <w:szCs w:val="22"/>
              </w:rPr>
              <w:t xml:space="preserve"> </w:t>
            </w:r>
            <w:r>
              <w:rPr>
                <w:rFonts w:ascii="Calibri" w:hAnsi="Calibri" w:cs="Calibri"/>
                <w:sz w:val="22"/>
                <w:szCs w:val="22"/>
              </w:rPr>
              <w:t>товаром</w:t>
            </w:r>
            <w:r>
              <w:rPr>
                <w:rFonts w:ascii="Arial LatArm" w:hAnsi="Arial LatArm" w:cs="Calibri"/>
                <w:sz w:val="22"/>
                <w:szCs w:val="22"/>
              </w:rPr>
              <w:t xml:space="preserve"> </w:t>
            </w:r>
            <w:r>
              <w:rPr>
                <w:rFonts w:ascii="Calibri" w:hAnsi="Calibri" w:cs="Calibri"/>
                <w:sz w:val="22"/>
                <w:szCs w:val="22"/>
              </w:rPr>
              <w:t>представляет</w:t>
            </w:r>
            <w:r>
              <w:rPr>
                <w:rFonts w:ascii="Arial LatArm" w:hAnsi="Arial LatArm" w:cs="Calibri"/>
                <w:sz w:val="22"/>
                <w:szCs w:val="22"/>
              </w:rPr>
              <w:t xml:space="preserve"> </w:t>
            </w:r>
            <w:r>
              <w:rPr>
                <w:rFonts w:ascii="Calibri" w:hAnsi="Calibri" w:cs="Calibri"/>
                <w:sz w:val="22"/>
                <w:szCs w:val="22"/>
              </w:rPr>
              <w:t>гарантийный</w:t>
            </w:r>
            <w:r>
              <w:rPr>
                <w:rFonts w:ascii="Arial LatArm" w:hAnsi="Arial LatArm" w:cs="Calibri"/>
                <w:sz w:val="22"/>
                <w:szCs w:val="22"/>
              </w:rPr>
              <w:t xml:space="preserve"> </w:t>
            </w:r>
            <w:r>
              <w:rPr>
                <w:rFonts w:ascii="Calibri" w:hAnsi="Calibri" w:cs="Calibri"/>
                <w:sz w:val="22"/>
                <w:szCs w:val="22"/>
              </w:rPr>
              <w:t>талон</w:t>
            </w:r>
            <w:r>
              <w:rPr>
                <w:rFonts w:ascii="Arial LatArm" w:hAnsi="Arial LatArm" w:cs="Calibri"/>
                <w:sz w:val="22"/>
                <w:szCs w:val="22"/>
              </w:rPr>
              <w:t>.</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4</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9</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sz w:val="22"/>
                <w:szCs w:val="22"/>
              </w:rPr>
              <w:t>31431100</w:t>
            </w:r>
          </w:p>
        </w:tc>
        <w:tc>
          <w:tcPr>
            <w:tcW w:w="1704" w:type="dxa"/>
            <w:vAlign w:val="center"/>
          </w:tcPr>
          <w:p w:rsidR="00E64B94" w:rsidRDefault="00E64B94" w:rsidP="00E64B94">
            <w:pPr>
              <w:rPr>
                <w:rFonts w:ascii="Arial LatArm" w:hAnsi="Arial LatArm" w:cs="Calibri"/>
              </w:rPr>
            </w:pPr>
            <w:r>
              <w:rPr>
                <w:rFonts w:ascii="Calibri" w:hAnsi="Calibri" w:cs="Calibri"/>
              </w:rPr>
              <w:t>Аккумуляторная</w:t>
            </w:r>
            <w:r>
              <w:rPr>
                <w:rFonts w:ascii="Arial LatArm" w:hAnsi="Arial LatArm" w:cs="Calibri"/>
              </w:rPr>
              <w:t xml:space="preserve"> </w:t>
            </w:r>
            <w:r>
              <w:rPr>
                <w:rFonts w:ascii="Calibri" w:hAnsi="Calibri" w:cs="Calibri"/>
              </w:rPr>
              <w:t>батарея</w:t>
            </w:r>
            <w:r>
              <w:rPr>
                <w:rFonts w:ascii="Arial LatArm" w:hAnsi="Arial LatArm" w:cs="Calibri"/>
              </w:rPr>
              <w:t xml:space="preserve"> 100A</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Calibri" w:hAnsi="Calibri" w:cs="Calibri"/>
                <w:sz w:val="22"/>
                <w:szCs w:val="22"/>
              </w:rPr>
              <w:t>Свинцово</w:t>
            </w:r>
            <w:r>
              <w:rPr>
                <w:rFonts w:ascii="Arial LatArm" w:hAnsi="Arial LatArm" w:cs="Calibri"/>
                <w:sz w:val="22"/>
                <w:szCs w:val="22"/>
              </w:rPr>
              <w:t>-</w:t>
            </w:r>
            <w:r>
              <w:rPr>
                <w:rFonts w:ascii="Calibri" w:hAnsi="Calibri" w:cs="Calibri"/>
                <w:sz w:val="22"/>
                <w:szCs w:val="22"/>
              </w:rPr>
              <w:t>кислотная</w:t>
            </w:r>
            <w:r>
              <w:rPr>
                <w:rFonts w:ascii="Arial LatArm" w:hAnsi="Arial LatArm" w:cs="Calibri"/>
                <w:sz w:val="22"/>
                <w:szCs w:val="22"/>
              </w:rPr>
              <w:t xml:space="preserve">, 100A,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стартерных</w:t>
            </w:r>
            <w:r>
              <w:rPr>
                <w:rFonts w:ascii="Arial LatArm" w:hAnsi="Arial LatArm" w:cs="Calibri"/>
                <w:sz w:val="22"/>
                <w:szCs w:val="22"/>
              </w:rPr>
              <w:t xml:space="preserve"> </w:t>
            </w:r>
            <w:r>
              <w:rPr>
                <w:rFonts w:ascii="Calibri" w:hAnsi="Calibri" w:cs="Calibri"/>
                <w:sz w:val="22"/>
                <w:szCs w:val="22"/>
              </w:rPr>
              <w:t>двигателей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Гарантийный</w:t>
            </w:r>
            <w:r>
              <w:rPr>
                <w:rFonts w:ascii="Arial LatArm" w:hAnsi="Arial LatArm" w:cs="Calibri"/>
                <w:sz w:val="22"/>
                <w:szCs w:val="22"/>
              </w:rPr>
              <w:t xml:space="preserve"> </w:t>
            </w:r>
            <w:r>
              <w:rPr>
                <w:rFonts w:ascii="Calibri" w:hAnsi="Calibri" w:cs="Calibri"/>
                <w:sz w:val="22"/>
                <w:szCs w:val="22"/>
              </w:rPr>
              <w:t>срок</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1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sz w:val="22"/>
                <w:szCs w:val="22"/>
              </w:rPr>
              <w:t>Продавец</w:t>
            </w:r>
            <w:r>
              <w:rPr>
                <w:rFonts w:ascii="Arial LatArm" w:hAnsi="Arial LatArm" w:cs="Calibri"/>
                <w:sz w:val="22"/>
                <w:szCs w:val="22"/>
              </w:rPr>
              <w:t xml:space="preserve"> </w:t>
            </w:r>
            <w:r>
              <w:rPr>
                <w:rFonts w:ascii="Calibri" w:hAnsi="Calibri" w:cs="Calibri"/>
                <w:sz w:val="22"/>
                <w:szCs w:val="22"/>
              </w:rPr>
              <w:t>вместе</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поставленным</w:t>
            </w:r>
            <w:r>
              <w:rPr>
                <w:rFonts w:ascii="Arial LatArm" w:hAnsi="Arial LatArm" w:cs="Calibri"/>
                <w:sz w:val="22"/>
                <w:szCs w:val="22"/>
              </w:rPr>
              <w:t xml:space="preserve"> </w:t>
            </w:r>
            <w:r>
              <w:rPr>
                <w:rFonts w:ascii="Calibri" w:hAnsi="Calibri" w:cs="Calibri"/>
                <w:sz w:val="22"/>
                <w:szCs w:val="22"/>
              </w:rPr>
              <w:t>товаром</w:t>
            </w:r>
            <w:r>
              <w:rPr>
                <w:rFonts w:ascii="Arial LatArm" w:hAnsi="Arial LatArm" w:cs="Calibri"/>
                <w:sz w:val="22"/>
                <w:szCs w:val="22"/>
              </w:rPr>
              <w:t xml:space="preserve"> </w:t>
            </w:r>
            <w:r>
              <w:rPr>
                <w:rFonts w:ascii="Calibri" w:hAnsi="Calibri" w:cs="Calibri"/>
                <w:sz w:val="22"/>
                <w:szCs w:val="22"/>
              </w:rPr>
              <w:t>представляет</w:t>
            </w:r>
            <w:r>
              <w:rPr>
                <w:rFonts w:ascii="Arial LatArm" w:hAnsi="Arial LatArm" w:cs="Calibri"/>
                <w:sz w:val="22"/>
                <w:szCs w:val="22"/>
              </w:rPr>
              <w:t xml:space="preserve"> </w:t>
            </w:r>
            <w:r>
              <w:rPr>
                <w:rFonts w:ascii="Calibri" w:hAnsi="Calibri" w:cs="Calibri"/>
                <w:sz w:val="22"/>
                <w:szCs w:val="22"/>
              </w:rPr>
              <w:t>гарантийный</w:t>
            </w:r>
            <w:r>
              <w:rPr>
                <w:rFonts w:ascii="Arial LatArm" w:hAnsi="Arial LatArm" w:cs="Calibri"/>
                <w:sz w:val="22"/>
                <w:szCs w:val="22"/>
              </w:rPr>
              <w:t xml:space="preserve"> </w:t>
            </w:r>
            <w:r>
              <w:rPr>
                <w:rFonts w:ascii="Calibri" w:hAnsi="Calibri" w:cs="Calibri"/>
                <w:sz w:val="22"/>
                <w:szCs w:val="22"/>
              </w:rPr>
              <w:t>талон</w:t>
            </w:r>
            <w:r>
              <w:rPr>
                <w:rFonts w:ascii="Arial LatArm" w:hAnsi="Arial LatArm" w:cs="Calibri"/>
                <w:sz w:val="22"/>
                <w:szCs w:val="22"/>
              </w:rPr>
              <w:t>.</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2</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10</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34331300</w:t>
            </w:r>
          </w:p>
        </w:tc>
        <w:tc>
          <w:tcPr>
            <w:tcW w:w="1704" w:type="dxa"/>
            <w:vAlign w:val="center"/>
          </w:tcPr>
          <w:p w:rsidR="00E64B94" w:rsidRDefault="00E64B94" w:rsidP="00E64B94">
            <w:pPr>
              <w:rPr>
                <w:rFonts w:ascii="Arial LatArm" w:hAnsi="Arial LatArm" w:cs="Calibri"/>
              </w:rPr>
            </w:pPr>
            <w:r>
              <w:rPr>
                <w:rFonts w:ascii="Calibri" w:hAnsi="Calibri" w:cs="Calibri"/>
              </w:rPr>
              <w:t>Лампа</w:t>
            </w:r>
            <w:r>
              <w:rPr>
                <w:rFonts w:ascii="Arial LatArm" w:hAnsi="Arial LatArm" w:cs="Calibri"/>
              </w:rPr>
              <w:t xml:space="preserve"> </w:t>
            </w:r>
            <w:r>
              <w:rPr>
                <w:rFonts w:ascii="Calibri" w:hAnsi="Calibri" w:cs="Calibri"/>
              </w:rPr>
              <w:t>автомобильной</w:t>
            </w:r>
            <w:r>
              <w:rPr>
                <w:rFonts w:ascii="Arial LatArm" w:hAnsi="Arial LatArm" w:cs="Calibri"/>
              </w:rPr>
              <w:t xml:space="preserve"> </w:t>
            </w:r>
            <w:r>
              <w:rPr>
                <w:rFonts w:ascii="Calibri" w:hAnsi="Calibri" w:cs="Calibri"/>
              </w:rPr>
              <w:t>фары</w:t>
            </w:r>
            <w:r>
              <w:rPr>
                <w:rFonts w:ascii="Arial LatArm" w:hAnsi="Arial LatArm" w:cs="Calibri"/>
              </w:rPr>
              <w:t xml:space="preserve"> H7</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rPr>
            </w:pPr>
            <w:r>
              <w:rPr>
                <w:rFonts w:ascii="Calibri" w:hAnsi="Calibri" w:cs="Calibri"/>
              </w:rPr>
              <w:t>Предназначен</w:t>
            </w:r>
            <w:r>
              <w:rPr>
                <w:rFonts w:ascii="Arial LatArm" w:hAnsi="Arial LatArm" w:cs="Calibri"/>
              </w:rPr>
              <w:t xml:space="preserve"> </w:t>
            </w:r>
            <w:r>
              <w:rPr>
                <w:rFonts w:ascii="Calibri" w:hAnsi="Calibri" w:cs="Calibri"/>
              </w:rPr>
              <w:t>для</w:t>
            </w:r>
            <w:r>
              <w:rPr>
                <w:rFonts w:ascii="Arial LatArm" w:hAnsi="Arial LatArm" w:cs="Calibri"/>
              </w:rPr>
              <w:t xml:space="preserve"> </w:t>
            </w:r>
            <w:r>
              <w:rPr>
                <w:rFonts w:ascii="Calibri" w:hAnsi="Calibri" w:cs="Calibri"/>
              </w:rPr>
              <w:t>автомобильных</w:t>
            </w:r>
            <w:r>
              <w:rPr>
                <w:rFonts w:ascii="Arial LatArm" w:hAnsi="Arial LatArm" w:cs="Calibri"/>
              </w:rPr>
              <w:t xml:space="preserve"> </w:t>
            </w:r>
            <w:r>
              <w:rPr>
                <w:rFonts w:ascii="Calibri" w:hAnsi="Calibri" w:cs="Calibri"/>
              </w:rPr>
              <w:t>фар</w:t>
            </w:r>
            <w:r>
              <w:rPr>
                <w:rFonts w:ascii="Arial LatArm" w:hAnsi="Arial LatArm" w:cs="Calibri"/>
              </w:rPr>
              <w:t xml:space="preserve">, </w:t>
            </w:r>
            <w:r>
              <w:rPr>
                <w:rFonts w:ascii="Calibri" w:hAnsi="Calibri" w:cs="Calibri"/>
              </w:rPr>
              <w:t>ближнего</w:t>
            </w:r>
            <w:r>
              <w:rPr>
                <w:rFonts w:ascii="Arial LatArm" w:hAnsi="Arial LatArm" w:cs="Calibri"/>
              </w:rPr>
              <w:t xml:space="preserve"> </w:t>
            </w:r>
            <w:r>
              <w:rPr>
                <w:rFonts w:ascii="Calibri" w:hAnsi="Calibri" w:cs="Calibri"/>
              </w:rPr>
              <w:t>и</w:t>
            </w:r>
            <w:r>
              <w:rPr>
                <w:rFonts w:ascii="Arial LatArm" w:hAnsi="Arial LatArm" w:cs="Calibri"/>
              </w:rPr>
              <w:t xml:space="preserve"> </w:t>
            </w:r>
            <w:r>
              <w:rPr>
                <w:rFonts w:ascii="Calibri" w:hAnsi="Calibri" w:cs="Calibri"/>
              </w:rPr>
              <w:t>дальнего</w:t>
            </w:r>
            <w:r>
              <w:rPr>
                <w:rFonts w:ascii="Arial LatArm" w:hAnsi="Arial LatArm" w:cs="Calibri"/>
              </w:rPr>
              <w:t xml:space="preserve"> </w:t>
            </w:r>
            <w:r>
              <w:rPr>
                <w:rFonts w:ascii="Calibri" w:hAnsi="Calibri" w:cs="Calibri"/>
              </w:rPr>
              <w:t>света</w:t>
            </w:r>
            <w:r>
              <w:rPr>
                <w:rFonts w:ascii="Arial LatArm" w:hAnsi="Arial LatArm" w:cs="Calibri"/>
              </w:rPr>
              <w:t xml:space="preserve">, 12 </w:t>
            </w:r>
            <w:r>
              <w:rPr>
                <w:rFonts w:ascii="Calibri" w:hAnsi="Calibri" w:cs="Calibri"/>
              </w:rPr>
              <w:t>Вольт</w:t>
            </w:r>
            <w:r>
              <w:rPr>
                <w:rFonts w:ascii="Arial LatArm" w:hAnsi="Arial LatArm" w:cs="Calibri"/>
              </w:rPr>
              <w:t xml:space="preserve">, 100 </w:t>
            </w:r>
            <w:r>
              <w:rPr>
                <w:rFonts w:ascii="Calibri" w:hAnsi="Calibri" w:cs="Calibri"/>
              </w:rPr>
              <w:t>Вт</w:t>
            </w:r>
            <w:r>
              <w:rPr>
                <w:rFonts w:ascii="Arial LatArm" w:hAnsi="Arial LatArm" w:cs="Calibri"/>
              </w:rPr>
              <w:t xml:space="preserve">, H 7, </w:t>
            </w:r>
            <w:r>
              <w:rPr>
                <w:rFonts w:ascii="Calibri" w:hAnsi="Calibri" w:cs="Calibri"/>
              </w:rPr>
              <w:t>неиспользованная</w:t>
            </w:r>
            <w:r>
              <w:rPr>
                <w:rFonts w:ascii="Arial LatArm" w:hAnsi="Arial LatArm" w:cs="Calibri"/>
              </w:rPr>
              <w:t>.</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40</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11</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24951310</w:t>
            </w:r>
          </w:p>
        </w:tc>
        <w:tc>
          <w:tcPr>
            <w:tcW w:w="1704" w:type="dxa"/>
            <w:vAlign w:val="center"/>
          </w:tcPr>
          <w:p w:rsidR="00E64B94" w:rsidRDefault="00E64B94" w:rsidP="00E64B94">
            <w:pPr>
              <w:rPr>
                <w:rFonts w:ascii="Arial LatArm" w:hAnsi="Arial LatArm" w:cs="Calibri"/>
              </w:rPr>
            </w:pPr>
            <w:r>
              <w:rPr>
                <w:rFonts w:ascii="Calibri" w:hAnsi="Calibri" w:cs="Calibri"/>
              </w:rPr>
              <w:t>Антифриз</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Calibri" w:hAnsi="Calibri" w:cs="Calibri"/>
                <w:sz w:val="22"/>
                <w:szCs w:val="22"/>
              </w:rPr>
              <w:t>Класса</w:t>
            </w:r>
            <w:r>
              <w:rPr>
                <w:rFonts w:ascii="Arial LatArm" w:hAnsi="Arial LatArm" w:cs="Calibri"/>
                <w:sz w:val="22"/>
                <w:szCs w:val="22"/>
              </w:rPr>
              <w:t xml:space="preserve"> </w:t>
            </w:r>
            <w:r>
              <w:rPr>
                <w:rFonts w:ascii="Calibri" w:hAnsi="Calibri" w:cs="Calibri"/>
                <w:sz w:val="22"/>
                <w:szCs w:val="22"/>
              </w:rPr>
              <w:t>А</w:t>
            </w:r>
            <w:r>
              <w:rPr>
                <w:rFonts w:ascii="Arial LatArm" w:hAnsi="Arial LatArm" w:cs="Calibri"/>
                <w:sz w:val="22"/>
                <w:szCs w:val="22"/>
              </w:rPr>
              <w:t xml:space="preserve">-40,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системы</w:t>
            </w:r>
            <w:r>
              <w:rPr>
                <w:rFonts w:ascii="Arial LatArm" w:hAnsi="Arial LatArm" w:cs="Calibri"/>
                <w:sz w:val="22"/>
                <w:szCs w:val="22"/>
              </w:rPr>
              <w:t xml:space="preserve"> </w:t>
            </w:r>
            <w:r>
              <w:rPr>
                <w:rFonts w:ascii="Calibri" w:hAnsi="Calibri" w:cs="Calibri"/>
                <w:sz w:val="22"/>
                <w:szCs w:val="22"/>
              </w:rPr>
              <w:t>охлаждения</w:t>
            </w:r>
            <w:r>
              <w:rPr>
                <w:rFonts w:ascii="Arial LatArm" w:hAnsi="Arial LatArm" w:cs="Calibri"/>
                <w:sz w:val="22"/>
                <w:szCs w:val="22"/>
              </w:rPr>
              <w:t xml:space="preserve"> </w:t>
            </w:r>
            <w:r>
              <w:rPr>
                <w:rFonts w:ascii="Calibri" w:hAnsi="Calibri" w:cs="Calibri"/>
                <w:sz w:val="22"/>
                <w:szCs w:val="22"/>
              </w:rPr>
              <w:t>двигателей</w:t>
            </w:r>
            <w:r>
              <w:rPr>
                <w:rFonts w:ascii="Arial LatArm" w:hAnsi="Arial LatArm" w:cs="Calibri"/>
                <w:sz w:val="22"/>
                <w:szCs w:val="22"/>
              </w:rPr>
              <w:t xml:space="preserve"> </w:t>
            </w:r>
            <w:r>
              <w:rPr>
                <w:rFonts w:ascii="Calibri" w:hAnsi="Calibri" w:cs="Calibri"/>
                <w:sz w:val="22"/>
                <w:szCs w:val="22"/>
              </w:rPr>
              <w:t>внутреннего</w:t>
            </w:r>
            <w:r>
              <w:rPr>
                <w:rFonts w:ascii="Arial LatArm" w:hAnsi="Arial LatArm" w:cs="Calibri"/>
                <w:sz w:val="22"/>
                <w:szCs w:val="22"/>
              </w:rPr>
              <w:t xml:space="preserve"> </w:t>
            </w:r>
            <w:r>
              <w:rPr>
                <w:rFonts w:ascii="Calibri" w:hAnsi="Calibri" w:cs="Calibri"/>
                <w:sz w:val="22"/>
                <w:szCs w:val="22"/>
              </w:rPr>
              <w:t>сгорания</w:t>
            </w:r>
            <w:r>
              <w:rPr>
                <w:rFonts w:ascii="Arial LatArm" w:hAnsi="Arial LatArm" w:cs="Calibri"/>
                <w:sz w:val="22"/>
                <w:szCs w:val="22"/>
              </w:rPr>
              <w:t xml:space="preserve">, </w:t>
            </w:r>
            <w:r>
              <w:rPr>
                <w:rFonts w:ascii="Calibri" w:hAnsi="Calibri" w:cs="Calibri"/>
                <w:sz w:val="22"/>
                <w:szCs w:val="22"/>
              </w:rPr>
              <w:t>этиленгликоль</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антиразрушительными</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антипенными</w:t>
            </w:r>
            <w:r>
              <w:rPr>
                <w:rFonts w:ascii="Arial LatArm" w:hAnsi="Arial LatArm" w:cs="Calibri"/>
                <w:sz w:val="22"/>
                <w:szCs w:val="22"/>
              </w:rPr>
              <w:t xml:space="preserve"> </w:t>
            </w:r>
            <w:r>
              <w:rPr>
                <w:rFonts w:ascii="Calibri" w:hAnsi="Calibri" w:cs="Calibri"/>
                <w:sz w:val="22"/>
                <w:szCs w:val="22"/>
              </w:rPr>
              <w:t>добавками</w:t>
            </w:r>
            <w:r>
              <w:rPr>
                <w:rFonts w:ascii="Arial LatArm" w:hAnsi="Arial LatArm" w:cs="Calibri"/>
                <w:sz w:val="22"/>
                <w:szCs w:val="22"/>
              </w:rPr>
              <w:t xml:space="preserve">,  </w:t>
            </w:r>
            <w:r>
              <w:rPr>
                <w:rFonts w:ascii="Calibri" w:hAnsi="Calibri" w:cs="Calibri"/>
                <w:sz w:val="22"/>
                <w:szCs w:val="22"/>
              </w:rPr>
              <w:t>температура</w:t>
            </w:r>
            <w:r>
              <w:rPr>
                <w:rFonts w:ascii="Arial LatArm" w:hAnsi="Arial LatArm" w:cs="Calibri"/>
                <w:sz w:val="22"/>
                <w:szCs w:val="22"/>
              </w:rPr>
              <w:t xml:space="preserve"> </w:t>
            </w:r>
            <w:r>
              <w:rPr>
                <w:rFonts w:ascii="Calibri" w:hAnsi="Calibri" w:cs="Calibri"/>
                <w:sz w:val="22"/>
                <w:szCs w:val="22"/>
              </w:rPr>
              <w:t>начала</w:t>
            </w:r>
            <w:r>
              <w:rPr>
                <w:rFonts w:ascii="Arial LatArm" w:hAnsi="Arial LatArm" w:cs="Calibri"/>
                <w:sz w:val="22"/>
                <w:szCs w:val="22"/>
              </w:rPr>
              <w:t xml:space="preserve"> </w:t>
            </w:r>
            <w:r>
              <w:rPr>
                <w:rFonts w:ascii="Calibri" w:hAnsi="Calibri" w:cs="Calibri"/>
                <w:sz w:val="22"/>
                <w:szCs w:val="22"/>
              </w:rPr>
              <w:t>кристаллизации</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превышает</w:t>
            </w:r>
            <w:r>
              <w:rPr>
                <w:rFonts w:ascii="Arial LatArm" w:hAnsi="Arial LatArm" w:cs="Calibri"/>
                <w:sz w:val="22"/>
                <w:szCs w:val="22"/>
              </w:rPr>
              <w:t xml:space="preserve"> </w:t>
            </w:r>
            <w:r>
              <w:rPr>
                <w:rFonts w:ascii="Calibri" w:hAnsi="Calibri" w:cs="Calibri"/>
                <w:sz w:val="22"/>
                <w:szCs w:val="22"/>
              </w:rPr>
              <w:t>минус</w:t>
            </w:r>
            <w:r>
              <w:rPr>
                <w:rFonts w:ascii="Arial LatArm" w:hAnsi="Arial LatArm" w:cs="Calibri"/>
                <w:sz w:val="22"/>
                <w:szCs w:val="22"/>
              </w:rPr>
              <w:t xml:space="preserve"> 40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E64B94" w:rsidRDefault="00E64B94" w:rsidP="00E64B94">
            <w:pPr>
              <w:jc w:val="center"/>
              <w:rPr>
                <w:rFonts w:ascii="Arial LatArm" w:hAnsi="Arial LatArm" w:cs="Calibri"/>
              </w:rPr>
            </w:pPr>
            <w:r>
              <w:rPr>
                <w:rFonts w:ascii="Calibri" w:hAnsi="Calibri" w:cs="Calibri"/>
              </w:rPr>
              <w:t>кг</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200</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12</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09211650</w:t>
            </w:r>
          </w:p>
        </w:tc>
        <w:tc>
          <w:tcPr>
            <w:tcW w:w="1704" w:type="dxa"/>
            <w:vAlign w:val="center"/>
          </w:tcPr>
          <w:p w:rsidR="00E64B94" w:rsidRDefault="00E64B94" w:rsidP="00E64B94">
            <w:pPr>
              <w:rPr>
                <w:rFonts w:ascii="Arial LatArm" w:hAnsi="Arial LatArm" w:cs="Calibri"/>
              </w:rPr>
            </w:pPr>
            <w:r>
              <w:rPr>
                <w:rFonts w:ascii="Calibri" w:hAnsi="Calibri" w:cs="Calibri"/>
              </w:rPr>
              <w:t>Тормозная</w:t>
            </w:r>
            <w:r>
              <w:rPr>
                <w:rFonts w:ascii="Arial LatArm" w:hAnsi="Arial LatArm" w:cs="Calibri"/>
              </w:rPr>
              <w:t xml:space="preserve"> </w:t>
            </w:r>
            <w:r>
              <w:rPr>
                <w:rFonts w:ascii="Calibri" w:hAnsi="Calibri" w:cs="Calibri"/>
              </w:rPr>
              <w:t>жидкость</w:t>
            </w:r>
            <w:r>
              <w:rPr>
                <w:rFonts w:ascii="Arial LatArm" w:hAnsi="Arial LatArm" w:cs="Calibri"/>
              </w:rPr>
              <w:t xml:space="preserve"> DOT-4,             </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Arial LatArm" w:hAnsi="Arial LatArm" w:cs="Calibri"/>
                <w:sz w:val="22"/>
                <w:szCs w:val="22"/>
              </w:rPr>
              <w:t xml:space="preserve">DOT-4,  </w:t>
            </w:r>
            <w:r>
              <w:rPr>
                <w:rFonts w:ascii="Calibri" w:hAnsi="Calibri" w:cs="Calibri"/>
                <w:sz w:val="22"/>
                <w:szCs w:val="22"/>
              </w:rPr>
              <w:t>в</w:t>
            </w:r>
            <w:r>
              <w:rPr>
                <w:rFonts w:ascii="Arial LatArm" w:hAnsi="Arial LatArm" w:cs="Calibri"/>
                <w:sz w:val="22"/>
                <w:szCs w:val="22"/>
              </w:rPr>
              <w:t xml:space="preserve"> 450-455-</w:t>
            </w:r>
            <w:r>
              <w:rPr>
                <w:rFonts w:ascii="Calibri" w:hAnsi="Calibri" w:cs="Calibri"/>
                <w:sz w:val="22"/>
                <w:szCs w:val="22"/>
              </w:rPr>
              <w:t>граммовой</w:t>
            </w:r>
            <w:r>
              <w:rPr>
                <w:rFonts w:ascii="Arial LatArm" w:hAnsi="Arial LatArm" w:cs="Calibri"/>
                <w:sz w:val="22"/>
                <w:szCs w:val="22"/>
              </w:rPr>
              <w:t xml:space="preserve"> </w:t>
            </w:r>
            <w:r>
              <w:rPr>
                <w:rFonts w:ascii="Calibri" w:hAnsi="Calibri" w:cs="Calibri"/>
                <w:sz w:val="22"/>
                <w:szCs w:val="22"/>
              </w:rPr>
              <w:t>таре</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использования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тормозных</w:t>
            </w:r>
            <w:r>
              <w:rPr>
                <w:rFonts w:ascii="Arial LatArm" w:hAnsi="Arial LatArm" w:cs="Calibri"/>
                <w:sz w:val="22"/>
                <w:szCs w:val="22"/>
              </w:rPr>
              <w:t xml:space="preserve"> </w:t>
            </w:r>
            <w:r>
              <w:rPr>
                <w:rFonts w:ascii="Calibri" w:hAnsi="Calibri" w:cs="Calibri"/>
                <w:sz w:val="22"/>
                <w:szCs w:val="22"/>
              </w:rPr>
              <w:t>системах</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термостойкость</w:t>
            </w:r>
            <w:r>
              <w:rPr>
                <w:rFonts w:ascii="Arial LatArm" w:hAnsi="Arial LatArm" w:cs="Calibri"/>
                <w:sz w:val="22"/>
                <w:szCs w:val="22"/>
              </w:rPr>
              <w:t xml:space="preserve">, </w:t>
            </w:r>
            <w:r>
              <w:rPr>
                <w:rFonts w:ascii="Calibri" w:hAnsi="Calibri" w:cs="Calibri"/>
                <w:sz w:val="22"/>
                <w:szCs w:val="22"/>
              </w:rPr>
              <w:t>вязкий</w:t>
            </w:r>
            <w:r>
              <w:rPr>
                <w:rFonts w:ascii="Arial LatArm" w:hAnsi="Arial LatArm" w:cs="Calibri"/>
                <w:sz w:val="22"/>
                <w:szCs w:val="22"/>
              </w:rPr>
              <w:t xml:space="preserve">, </w:t>
            </w:r>
            <w:r>
              <w:rPr>
                <w:rFonts w:ascii="Calibri" w:hAnsi="Calibri" w:cs="Calibri"/>
                <w:sz w:val="22"/>
                <w:szCs w:val="22"/>
              </w:rPr>
              <w:t>со</w:t>
            </w:r>
            <w:r>
              <w:rPr>
                <w:rFonts w:ascii="Arial LatArm" w:hAnsi="Arial LatArm" w:cs="Calibri"/>
                <w:sz w:val="22"/>
                <w:szCs w:val="22"/>
              </w:rPr>
              <w:t xml:space="preserve"> </w:t>
            </w:r>
            <w:r>
              <w:rPr>
                <w:rFonts w:ascii="Calibri" w:hAnsi="Calibri" w:cs="Calibri"/>
                <w:sz w:val="22"/>
                <w:szCs w:val="22"/>
              </w:rPr>
              <w:t>смазывающим</w:t>
            </w:r>
            <w:r>
              <w:rPr>
                <w:rFonts w:ascii="Arial LatArm" w:hAnsi="Arial LatArm" w:cs="Calibri"/>
                <w:sz w:val="22"/>
                <w:szCs w:val="22"/>
              </w:rPr>
              <w:t xml:space="preserve"> </w:t>
            </w:r>
            <w:r>
              <w:rPr>
                <w:rFonts w:ascii="Calibri" w:hAnsi="Calibri" w:cs="Calibri"/>
                <w:sz w:val="22"/>
                <w:szCs w:val="22"/>
              </w:rPr>
              <w:t>свойствием</w:t>
            </w:r>
            <w:r>
              <w:rPr>
                <w:rFonts w:ascii="Arial LatArm" w:hAnsi="Arial LatArm" w:cs="Calibri"/>
                <w:sz w:val="22"/>
                <w:szCs w:val="22"/>
              </w:rPr>
              <w:t xml:space="preserve">, </w:t>
            </w:r>
            <w:r>
              <w:rPr>
                <w:rFonts w:ascii="Calibri" w:hAnsi="Calibri" w:cs="Calibri"/>
                <w:sz w:val="22"/>
                <w:szCs w:val="22"/>
              </w:rPr>
              <w:t>овместимость</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металлом</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другими</w:t>
            </w:r>
            <w:r>
              <w:rPr>
                <w:rFonts w:ascii="Arial LatArm" w:hAnsi="Arial LatArm" w:cs="Calibri"/>
                <w:sz w:val="22"/>
                <w:szCs w:val="22"/>
              </w:rPr>
              <w:t xml:space="preserve"> </w:t>
            </w:r>
            <w:r>
              <w:rPr>
                <w:rFonts w:ascii="Calibri" w:hAnsi="Calibri" w:cs="Calibri"/>
                <w:sz w:val="22"/>
                <w:szCs w:val="22"/>
              </w:rPr>
              <w:t>материалами</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E64B94" w:rsidRDefault="00E64B94" w:rsidP="00E64B94">
            <w:pPr>
              <w:jc w:val="center"/>
              <w:rPr>
                <w:rFonts w:ascii="Arial LatArm" w:hAnsi="Arial LatArm" w:cs="Calibri"/>
              </w:rPr>
            </w:pPr>
            <w:r>
              <w:rPr>
                <w:rFonts w:ascii="Calibri" w:hAnsi="Calibri" w:cs="Calibri"/>
              </w:rPr>
              <w:t>штука</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50</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lastRenderedPageBreak/>
              <w:t>13</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09134100</w:t>
            </w:r>
          </w:p>
        </w:tc>
        <w:tc>
          <w:tcPr>
            <w:tcW w:w="1704" w:type="dxa"/>
            <w:vAlign w:val="center"/>
          </w:tcPr>
          <w:p w:rsidR="00E64B94" w:rsidRDefault="00E64B94" w:rsidP="00E64B94">
            <w:pPr>
              <w:rPr>
                <w:rFonts w:ascii="Arial LatArm" w:hAnsi="Arial LatArm" w:cs="Calibri"/>
              </w:rPr>
            </w:pPr>
            <w:r>
              <w:rPr>
                <w:rFonts w:ascii="Calibri" w:hAnsi="Calibri" w:cs="Calibri"/>
              </w:rPr>
              <w:t>Дизельное</w:t>
            </w:r>
            <w:r>
              <w:rPr>
                <w:rFonts w:ascii="Arial LatArm" w:hAnsi="Arial LatArm" w:cs="Calibri"/>
              </w:rPr>
              <w:t xml:space="preserve"> </w:t>
            </w:r>
            <w:r>
              <w:rPr>
                <w:rFonts w:ascii="Calibri" w:hAnsi="Calibri" w:cs="Calibri"/>
              </w:rPr>
              <w:t>моторное</w:t>
            </w:r>
            <w:r>
              <w:rPr>
                <w:rFonts w:ascii="Arial LatArm" w:hAnsi="Arial LatArm" w:cs="Calibri"/>
              </w:rPr>
              <w:t xml:space="preserve"> </w:t>
            </w:r>
            <w:r>
              <w:rPr>
                <w:rFonts w:ascii="Calibri" w:hAnsi="Calibri" w:cs="Calibri"/>
              </w:rPr>
              <w:t>масло</w:t>
            </w:r>
            <w:r>
              <w:rPr>
                <w:rFonts w:ascii="Arial LatArm" w:hAnsi="Arial LatArm" w:cs="Calibri"/>
              </w:rPr>
              <w:t xml:space="preserve">  10W40</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Calibri" w:hAnsi="Calibri" w:cs="Calibri"/>
                <w:sz w:val="22"/>
                <w:szCs w:val="22"/>
              </w:rPr>
              <w:t>Универсальный</w:t>
            </w:r>
            <w:r>
              <w:rPr>
                <w:rFonts w:ascii="Arial LatArm" w:hAnsi="Arial LatArm" w:cs="Calibri"/>
                <w:sz w:val="22"/>
                <w:szCs w:val="22"/>
              </w:rPr>
              <w:t xml:space="preserve">,  10W40,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дизельных</w:t>
            </w:r>
            <w:r>
              <w:rPr>
                <w:rFonts w:ascii="Arial LatArm" w:hAnsi="Arial LatArm" w:cs="Calibri"/>
                <w:sz w:val="22"/>
                <w:szCs w:val="22"/>
              </w:rPr>
              <w:t xml:space="preserve"> </w:t>
            </w:r>
            <w:r>
              <w:rPr>
                <w:rFonts w:ascii="Calibri" w:hAnsi="Calibri" w:cs="Calibri"/>
                <w:sz w:val="22"/>
                <w:szCs w:val="22"/>
              </w:rPr>
              <w:t>двигателей</w:t>
            </w:r>
            <w:r>
              <w:rPr>
                <w:rFonts w:ascii="Arial LatArm" w:hAnsi="Arial LatArm" w:cs="Calibri"/>
                <w:sz w:val="22"/>
                <w:szCs w:val="22"/>
              </w:rPr>
              <w:t xml:space="preserve"> </w:t>
            </w:r>
            <w:r>
              <w:rPr>
                <w:rFonts w:ascii="Calibri" w:hAnsi="Calibri" w:cs="Calibri"/>
                <w:sz w:val="22"/>
                <w:szCs w:val="22"/>
              </w:rPr>
              <w:t>внутреннего</w:t>
            </w:r>
            <w:r>
              <w:rPr>
                <w:rFonts w:ascii="Arial LatArm" w:hAnsi="Arial LatArm" w:cs="Calibri"/>
                <w:sz w:val="22"/>
                <w:szCs w:val="22"/>
              </w:rPr>
              <w:t xml:space="preserve"> </w:t>
            </w:r>
            <w:r>
              <w:rPr>
                <w:rFonts w:ascii="Calibri" w:hAnsi="Calibri" w:cs="Calibri"/>
                <w:sz w:val="22"/>
                <w:szCs w:val="22"/>
              </w:rPr>
              <w:t>сгорания</w:t>
            </w:r>
            <w:r>
              <w:rPr>
                <w:rFonts w:ascii="Arial LatArm" w:hAnsi="Arial LatArm" w:cs="Calibri"/>
                <w:sz w:val="22"/>
                <w:szCs w:val="22"/>
              </w:rPr>
              <w:t xml:space="preserve">, </w:t>
            </w:r>
            <w:r>
              <w:rPr>
                <w:rFonts w:ascii="Calibri" w:hAnsi="Calibri" w:cs="Calibri"/>
                <w:sz w:val="22"/>
                <w:szCs w:val="22"/>
              </w:rPr>
              <w:t>минеральный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E64B94" w:rsidRDefault="00E64B94" w:rsidP="00E64B94">
            <w:pPr>
              <w:jc w:val="center"/>
              <w:rPr>
                <w:rFonts w:ascii="Arial LatArm" w:hAnsi="Arial LatArm" w:cs="Calibri"/>
              </w:rPr>
            </w:pPr>
            <w:r>
              <w:rPr>
                <w:rFonts w:ascii="Calibri" w:hAnsi="Calibri" w:cs="Calibri"/>
              </w:rPr>
              <w:t>литр</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300</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14</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09211610</w:t>
            </w:r>
          </w:p>
        </w:tc>
        <w:tc>
          <w:tcPr>
            <w:tcW w:w="1704" w:type="dxa"/>
            <w:vAlign w:val="center"/>
          </w:tcPr>
          <w:p w:rsidR="00E64B94" w:rsidRDefault="00E64B94" w:rsidP="00E64B94">
            <w:pPr>
              <w:rPr>
                <w:rFonts w:ascii="Arial LatArm" w:hAnsi="Arial LatArm" w:cs="Calibri"/>
              </w:rPr>
            </w:pPr>
            <w:r>
              <w:rPr>
                <w:rFonts w:ascii="Calibri" w:hAnsi="Calibri" w:cs="Calibri"/>
              </w:rPr>
              <w:t>Гидравлическое</w:t>
            </w:r>
            <w:r>
              <w:rPr>
                <w:rFonts w:ascii="Arial LatArm" w:hAnsi="Arial LatArm" w:cs="Calibri"/>
              </w:rPr>
              <w:t xml:space="preserve"> </w:t>
            </w:r>
            <w:r>
              <w:rPr>
                <w:rFonts w:ascii="Calibri" w:hAnsi="Calibri" w:cs="Calibri"/>
              </w:rPr>
              <w:t>масло</w:t>
            </w:r>
            <w:r>
              <w:rPr>
                <w:rFonts w:ascii="Arial LatArm" w:hAnsi="Arial LatArm" w:cs="Calibri"/>
              </w:rPr>
              <w:t xml:space="preserve">, </w:t>
            </w:r>
            <w:r>
              <w:rPr>
                <w:rFonts w:ascii="Calibri" w:hAnsi="Calibri" w:cs="Calibri"/>
              </w:rPr>
              <w:t>желтый</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Calibri" w:hAnsi="Calibri" w:cs="Calibri"/>
                <w:sz w:val="22"/>
                <w:szCs w:val="22"/>
              </w:rPr>
              <w:t>Универсальный</w:t>
            </w:r>
            <w:r>
              <w:rPr>
                <w:rFonts w:ascii="Arial LatArm" w:hAnsi="Arial LatArm" w:cs="Calibri"/>
                <w:sz w:val="22"/>
                <w:szCs w:val="22"/>
              </w:rPr>
              <w:t xml:space="preserve">, </w:t>
            </w:r>
            <w:r>
              <w:rPr>
                <w:rFonts w:ascii="Calibri" w:hAnsi="Calibri" w:cs="Calibri"/>
                <w:sz w:val="22"/>
                <w:szCs w:val="22"/>
              </w:rPr>
              <w:t>желтого</w:t>
            </w:r>
            <w:r>
              <w:rPr>
                <w:rFonts w:ascii="Arial LatArm" w:hAnsi="Arial LatArm" w:cs="Calibri"/>
                <w:sz w:val="22"/>
                <w:szCs w:val="22"/>
              </w:rPr>
              <w:t xml:space="preserve"> </w:t>
            </w:r>
            <w:r>
              <w:rPr>
                <w:rFonts w:ascii="Calibri" w:hAnsi="Calibri" w:cs="Calibri"/>
                <w:sz w:val="22"/>
                <w:szCs w:val="22"/>
              </w:rPr>
              <w:t>цвета</w:t>
            </w:r>
            <w:r>
              <w:rPr>
                <w:rFonts w:ascii="Arial LatArm" w:hAnsi="Arial LatArm" w:cs="Calibri"/>
                <w:sz w:val="22"/>
                <w:szCs w:val="22"/>
              </w:rPr>
              <w:t>,  I-40,</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использования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гидравлических</w:t>
            </w:r>
            <w:r>
              <w:rPr>
                <w:rFonts w:ascii="Arial LatArm" w:hAnsi="Arial LatArm" w:cs="Calibri"/>
                <w:sz w:val="22"/>
                <w:szCs w:val="22"/>
              </w:rPr>
              <w:t xml:space="preserve"> </w:t>
            </w:r>
            <w:r>
              <w:rPr>
                <w:rFonts w:ascii="Calibri" w:hAnsi="Calibri" w:cs="Calibri"/>
                <w:sz w:val="22"/>
                <w:szCs w:val="22"/>
              </w:rPr>
              <w:t>системахнеиспользованный</w:t>
            </w:r>
            <w:r>
              <w:rPr>
                <w:rFonts w:ascii="Arial LatArm" w:hAnsi="Arial LatArm" w:cs="Calibri"/>
                <w:sz w:val="22"/>
                <w:szCs w:val="22"/>
              </w:rPr>
              <w:t>,</w:t>
            </w:r>
          </w:p>
        </w:tc>
        <w:tc>
          <w:tcPr>
            <w:tcW w:w="851" w:type="dxa"/>
            <w:vAlign w:val="center"/>
          </w:tcPr>
          <w:p w:rsidR="00E64B94" w:rsidRDefault="00E64B94" w:rsidP="00E64B94">
            <w:pPr>
              <w:jc w:val="center"/>
              <w:rPr>
                <w:rFonts w:ascii="Arial LatArm" w:hAnsi="Arial LatArm" w:cs="Calibri"/>
              </w:rPr>
            </w:pPr>
            <w:r>
              <w:rPr>
                <w:rFonts w:ascii="Calibri" w:hAnsi="Calibri" w:cs="Calibri"/>
              </w:rPr>
              <w:t>литр</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60</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15</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rPr>
              <w:t>09211610</w:t>
            </w:r>
          </w:p>
        </w:tc>
        <w:tc>
          <w:tcPr>
            <w:tcW w:w="1704" w:type="dxa"/>
            <w:vAlign w:val="center"/>
          </w:tcPr>
          <w:p w:rsidR="00E64B94" w:rsidRDefault="00E64B94" w:rsidP="00E64B94">
            <w:pPr>
              <w:rPr>
                <w:rFonts w:ascii="Arial LatArm" w:hAnsi="Arial LatArm" w:cs="Calibri"/>
              </w:rPr>
            </w:pPr>
            <w:r>
              <w:rPr>
                <w:rFonts w:ascii="Calibri" w:hAnsi="Calibri" w:cs="Calibri"/>
              </w:rPr>
              <w:t>Гидравлическое</w:t>
            </w:r>
            <w:r>
              <w:rPr>
                <w:rFonts w:ascii="Arial LatArm" w:hAnsi="Arial LatArm" w:cs="Calibri"/>
              </w:rPr>
              <w:t xml:space="preserve"> </w:t>
            </w:r>
            <w:r>
              <w:rPr>
                <w:rFonts w:ascii="Calibri" w:hAnsi="Calibri" w:cs="Calibri"/>
              </w:rPr>
              <w:t>масло</w:t>
            </w:r>
            <w:r>
              <w:rPr>
                <w:rFonts w:ascii="Arial LatArm" w:hAnsi="Arial LatArm" w:cs="Calibri"/>
              </w:rPr>
              <w:t xml:space="preserve">, </w:t>
            </w:r>
            <w:r>
              <w:rPr>
                <w:rFonts w:ascii="Calibri" w:hAnsi="Calibri" w:cs="Calibri"/>
              </w:rPr>
              <w:t>красный</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sz w:val="22"/>
                <w:szCs w:val="22"/>
              </w:rPr>
            </w:pPr>
            <w:r>
              <w:rPr>
                <w:rFonts w:ascii="Calibri" w:hAnsi="Calibri" w:cs="Calibri"/>
                <w:sz w:val="22"/>
                <w:szCs w:val="22"/>
              </w:rPr>
              <w:t>Универсальный</w:t>
            </w:r>
            <w:r>
              <w:rPr>
                <w:rFonts w:ascii="Arial LatArm" w:hAnsi="Arial LatArm" w:cs="Calibri"/>
                <w:sz w:val="22"/>
                <w:szCs w:val="22"/>
              </w:rPr>
              <w:t xml:space="preserve">, </w:t>
            </w:r>
            <w:r>
              <w:rPr>
                <w:rFonts w:ascii="Calibri" w:hAnsi="Calibri" w:cs="Calibri"/>
                <w:sz w:val="22"/>
                <w:szCs w:val="22"/>
              </w:rPr>
              <w:t>красного</w:t>
            </w:r>
            <w:r>
              <w:rPr>
                <w:rFonts w:ascii="Arial LatArm" w:hAnsi="Arial LatArm" w:cs="Calibri"/>
                <w:sz w:val="22"/>
                <w:szCs w:val="22"/>
              </w:rPr>
              <w:t xml:space="preserve"> </w:t>
            </w:r>
            <w:r>
              <w:rPr>
                <w:rFonts w:ascii="Calibri" w:hAnsi="Calibri" w:cs="Calibri"/>
                <w:sz w:val="22"/>
                <w:szCs w:val="22"/>
              </w:rPr>
              <w:t>цвета</w:t>
            </w:r>
            <w:r>
              <w:rPr>
                <w:rFonts w:ascii="Arial LatArm" w:hAnsi="Arial LatArm" w:cs="Calibri"/>
                <w:sz w:val="22"/>
                <w:szCs w:val="22"/>
              </w:rPr>
              <w:t>,  I-40,</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использования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гидравлических</w:t>
            </w:r>
            <w:r>
              <w:rPr>
                <w:rFonts w:ascii="Arial LatArm" w:hAnsi="Arial LatArm" w:cs="Calibri"/>
                <w:sz w:val="22"/>
                <w:szCs w:val="22"/>
              </w:rPr>
              <w:t xml:space="preserve"> </w:t>
            </w:r>
            <w:r>
              <w:rPr>
                <w:rFonts w:ascii="Calibri" w:hAnsi="Calibri" w:cs="Calibri"/>
                <w:sz w:val="22"/>
                <w:szCs w:val="22"/>
              </w:rPr>
              <w:t>системахнеиспользованный</w:t>
            </w:r>
            <w:r>
              <w:rPr>
                <w:rFonts w:ascii="Arial LatArm" w:hAnsi="Arial LatArm" w:cs="Calibri"/>
                <w:sz w:val="22"/>
                <w:szCs w:val="22"/>
              </w:rPr>
              <w:t>,</w:t>
            </w:r>
          </w:p>
        </w:tc>
        <w:tc>
          <w:tcPr>
            <w:tcW w:w="851" w:type="dxa"/>
            <w:vAlign w:val="center"/>
          </w:tcPr>
          <w:p w:rsidR="00E64B94" w:rsidRDefault="00E64B94" w:rsidP="00E64B94">
            <w:pPr>
              <w:jc w:val="center"/>
              <w:rPr>
                <w:rFonts w:ascii="Arial LatArm" w:hAnsi="Arial LatArm" w:cs="Calibri"/>
              </w:rPr>
            </w:pPr>
            <w:r>
              <w:rPr>
                <w:rFonts w:ascii="Calibri" w:hAnsi="Calibri" w:cs="Calibri"/>
              </w:rPr>
              <w:t>литр</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40</w:t>
            </w:r>
          </w:p>
        </w:tc>
      </w:tr>
      <w:tr w:rsidR="00E64B94" w:rsidRPr="00576215" w:rsidTr="00DE7FB3">
        <w:trPr>
          <w:trHeight w:val="1031"/>
          <w:jc w:val="center"/>
        </w:trPr>
        <w:tc>
          <w:tcPr>
            <w:tcW w:w="1467" w:type="dxa"/>
            <w:vAlign w:val="center"/>
          </w:tcPr>
          <w:p w:rsidR="00E64B94" w:rsidRPr="006423DF" w:rsidRDefault="00E64B94" w:rsidP="00E64B94">
            <w:pPr>
              <w:jc w:val="center"/>
              <w:rPr>
                <w:rFonts w:ascii="Arial" w:hAnsi="Arial" w:cs="Arial"/>
                <w:lang w:val="hy-AM"/>
              </w:rPr>
            </w:pPr>
            <w:r>
              <w:rPr>
                <w:rFonts w:ascii="Arial" w:hAnsi="Arial" w:cs="Arial"/>
                <w:lang w:val="hy-AM"/>
              </w:rPr>
              <w:t>16</w:t>
            </w:r>
          </w:p>
        </w:tc>
        <w:tc>
          <w:tcPr>
            <w:tcW w:w="1593" w:type="dxa"/>
            <w:gridSpan w:val="2"/>
            <w:vAlign w:val="center"/>
          </w:tcPr>
          <w:p w:rsidR="00E64B94" w:rsidRPr="004D5577" w:rsidRDefault="00E64B94" w:rsidP="00E64B94">
            <w:pPr>
              <w:jc w:val="center"/>
              <w:rPr>
                <w:rFonts w:ascii="Sylfaen" w:hAnsi="Sylfaen"/>
                <w:sz w:val="22"/>
                <w:lang w:val="pt-BR"/>
              </w:rPr>
            </w:pPr>
            <w:r>
              <w:rPr>
                <w:rFonts w:ascii="Arial Unicode" w:hAnsi="Arial Unicode" w:cs="Arial"/>
                <w:sz w:val="22"/>
                <w:szCs w:val="22"/>
              </w:rPr>
              <w:t>09134100</w:t>
            </w:r>
          </w:p>
        </w:tc>
        <w:tc>
          <w:tcPr>
            <w:tcW w:w="1704" w:type="dxa"/>
            <w:vAlign w:val="center"/>
          </w:tcPr>
          <w:p w:rsidR="00E64B94" w:rsidRDefault="00E64B94" w:rsidP="00E64B94">
            <w:pPr>
              <w:rPr>
                <w:rFonts w:ascii="Arial LatArm" w:hAnsi="Arial LatArm" w:cs="Calibri"/>
              </w:rPr>
            </w:pPr>
            <w:r>
              <w:rPr>
                <w:rFonts w:ascii="Arial LatArm" w:hAnsi="Arial LatArm" w:cs="Calibri"/>
              </w:rPr>
              <w:t xml:space="preserve">Adblue </w:t>
            </w:r>
            <w:r>
              <w:rPr>
                <w:rFonts w:ascii="Calibri" w:hAnsi="Calibri" w:cs="Calibri"/>
              </w:rPr>
              <w:t>жидкость</w:t>
            </w:r>
          </w:p>
        </w:tc>
        <w:tc>
          <w:tcPr>
            <w:tcW w:w="1053" w:type="dxa"/>
            <w:vAlign w:val="center"/>
          </w:tcPr>
          <w:p w:rsidR="00E64B94" w:rsidRPr="00C36823" w:rsidRDefault="00E64B94" w:rsidP="00E64B94">
            <w:pPr>
              <w:widowControl w:val="0"/>
              <w:spacing w:after="120"/>
              <w:jc w:val="center"/>
              <w:rPr>
                <w:rFonts w:ascii="GHEA Grapalat" w:hAnsi="GHEA Grapalat"/>
                <w:sz w:val="22"/>
                <w:szCs w:val="20"/>
              </w:rPr>
            </w:pPr>
          </w:p>
        </w:tc>
        <w:tc>
          <w:tcPr>
            <w:tcW w:w="4678" w:type="dxa"/>
            <w:vAlign w:val="center"/>
          </w:tcPr>
          <w:p w:rsidR="00E64B94" w:rsidRDefault="00E64B94" w:rsidP="00E64B94">
            <w:pPr>
              <w:rPr>
                <w:rFonts w:ascii="Arial LatArm" w:hAnsi="Arial LatArm" w:cs="Calibri"/>
              </w:rPr>
            </w:pPr>
            <w:r>
              <w:rPr>
                <w:rFonts w:ascii="Arial LatArm" w:hAnsi="Arial LatArm" w:cs="Calibri"/>
              </w:rPr>
              <w:t xml:space="preserve">AdBlue </w:t>
            </w:r>
            <w:r>
              <w:rPr>
                <w:rFonts w:ascii="Calibri" w:hAnsi="Calibri" w:cs="Calibri"/>
              </w:rPr>
              <w:t>используется</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качестве</w:t>
            </w:r>
            <w:r>
              <w:rPr>
                <w:rFonts w:ascii="Arial LatArm" w:hAnsi="Arial LatArm" w:cs="Calibri"/>
              </w:rPr>
              <w:t xml:space="preserve"> </w:t>
            </w:r>
            <w:r>
              <w:rPr>
                <w:rFonts w:ascii="Calibri" w:hAnsi="Calibri" w:cs="Calibri"/>
              </w:rPr>
              <w:t>дополнительной</w:t>
            </w:r>
            <w:r>
              <w:rPr>
                <w:rFonts w:ascii="Arial LatArm" w:hAnsi="Arial LatArm" w:cs="Calibri"/>
              </w:rPr>
              <w:t xml:space="preserve"> </w:t>
            </w:r>
            <w:r>
              <w:rPr>
                <w:rFonts w:ascii="Calibri" w:hAnsi="Calibri" w:cs="Calibri"/>
              </w:rPr>
              <w:t>рабочей</w:t>
            </w:r>
            <w:r>
              <w:rPr>
                <w:rFonts w:ascii="Arial LatArm" w:hAnsi="Arial LatArm" w:cs="Calibri"/>
              </w:rPr>
              <w:t xml:space="preserve"> </w:t>
            </w:r>
            <w:r>
              <w:rPr>
                <w:rFonts w:ascii="Calibri" w:hAnsi="Calibri" w:cs="Calibri"/>
              </w:rPr>
              <w:t>жидкости</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системах</w:t>
            </w:r>
            <w:r>
              <w:rPr>
                <w:rFonts w:ascii="Arial LatArm" w:hAnsi="Arial LatArm" w:cs="Calibri"/>
              </w:rPr>
              <w:t xml:space="preserve"> </w:t>
            </w:r>
            <w:r>
              <w:rPr>
                <w:rFonts w:ascii="Calibri" w:hAnsi="Calibri" w:cs="Calibri"/>
              </w:rPr>
              <w:t>очистки</w:t>
            </w:r>
            <w:r>
              <w:rPr>
                <w:rFonts w:ascii="Arial LatArm" w:hAnsi="Arial LatArm" w:cs="Calibri"/>
              </w:rPr>
              <w:t xml:space="preserve"> </w:t>
            </w:r>
            <w:r>
              <w:rPr>
                <w:rFonts w:ascii="Calibri" w:hAnsi="Calibri" w:cs="Calibri"/>
              </w:rPr>
              <w:t>выхлопных</w:t>
            </w:r>
            <w:r>
              <w:rPr>
                <w:rFonts w:ascii="Arial LatArm" w:hAnsi="Arial LatArm" w:cs="Calibri"/>
              </w:rPr>
              <w:t xml:space="preserve"> </w:t>
            </w:r>
            <w:r>
              <w:rPr>
                <w:rFonts w:ascii="Calibri" w:hAnsi="Calibri" w:cs="Calibri"/>
              </w:rPr>
              <w:t>газов</w:t>
            </w:r>
            <w:r>
              <w:rPr>
                <w:rFonts w:ascii="Arial LatArm" w:hAnsi="Arial LatArm" w:cs="Calibri"/>
              </w:rPr>
              <w:t xml:space="preserve"> </w:t>
            </w:r>
            <w:r>
              <w:rPr>
                <w:rFonts w:ascii="Calibri" w:hAnsi="Calibri" w:cs="Calibri"/>
              </w:rPr>
              <w:t>дизельных</w:t>
            </w:r>
            <w:r>
              <w:rPr>
                <w:rFonts w:ascii="Arial LatArm" w:hAnsi="Arial LatArm" w:cs="Calibri"/>
              </w:rPr>
              <w:t xml:space="preserve"> </w:t>
            </w:r>
            <w:r>
              <w:rPr>
                <w:rFonts w:ascii="Calibri" w:hAnsi="Calibri" w:cs="Calibri"/>
              </w:rPr>
              <w:t>двигателей</w:t>
            </w:r>
            <w:r>
              <w:rPr>
                <w:rFonts w:ascii="Arial LatArm" w:hAnsi="Arial LatArm" w:cs="Calibri"/>
              </w:rPr>
              <w:t xml:space="preserve"> </w:t>
            </w:r>
            <w:r>
              <w:rPr>
                <w:rFonts w:ascii="Calibri" w:hAnsi="Calibri" w:cs="Calibri"/>
              </w:rPr>
              <w:t>ЕВРО</w:t>
            </w:r>
            <w:r>
              <w:rPr>
                <w:rFonts w:ascii="Arial LatArm" w:hAnsi="Arial LatArm" w:cs="Calibri"/>
              </w:rPr>
              <w:t xml:space="preserve"> 4 </w:t>
            </w:r>
            <w:r>
              <w:rPr>
                <w:rFonts w:ascii="Calibri" w:hAnsi="Calibri" w:cs="Calibri"/>
              </w:rPr>
              <w:t>и</w:t>
            </w:r>
            <w:r>
              <w:rPr>
                <w:rFonts w:ascii="Arial LatArm" w:hAnsi="Arial LatArm" w:cs="Calibri"/>
              </w:rPr>
              <w:t xml:space="preserve"> 5 </w:t>
            </w:r>
            <w:r>
              <w:rPr>
                <w:rFonts w:ascii="Calibri" w:hAnsi="Calibri" w:cs="Calibri"/>
              </w:rPr>
              <w:t>по</w:t>
            </w:r>
            <w:r>
              <w:rPr>
                <w:rFonts w:ascii="Arial LatArm" w:hAnsi="Arial LatArm" w:cs="Calibri"/>
              </w:rPr>
              <w:t xml:space="preserve"> </w:t>
            </w:r>
            <w:r>
              <w:rPr>
                <w:rFonts w:ascii="Calibri" w:hAnsi="Calibri" w:cs="Calibri"/>
              </w:rPr>
              <w:t>технологии</w:t>
            </w:r>
            <w:r>
              <w:rPr>
                <w:rFonts w:ascii="Arial LatArm" w:hAnsi="Arial LatArm" w:cs="Calibri"/>
              </w:rPr>
              <w:t xml:space="preserve"> SCR.</w:t>
            </w:r>
          </w:p>
        </w:tc>
        <w:tc>
          <w:tcPr>
            <w:tcW w:w="851" w:type="dxa"/>
            <w:vAlign w:val="center"/>
          </w:tcPr>
          <w:p w:rsidR="00E64B94" w:rsidRDefault="00E64B94" w:rsidP="00E64B94">
            <w:pPr>
              <w:jc w:val="center"/>
              <w:rPr>
                <w:rFonts w:ascii="Arial LatArm" w:hAnsi="Arial LatArm" w:cs="Calibri"/>
              </w:rPr>
            </w:pPr>
            <w:r>
              <w:rPr>
                <w:rFonts w:ascii="Calibri" w:hAnsi="Calibri" w:cs="Calibri"/>
              </w:rPr>
              <w:t>литр</w:t>
            </w:r>
          </w:p>
        </w:tc>
        <w:tc>
          <w:tcPr>
            <w:tcW w:w="1149" w:type="dxa"/>
            <w:vAlign w:val="center"/>
          </w:tcPr>
          <w:p w:rsidR="00E64B94" w:rsidRDefault="00E64B94" w:rsidP="00E64B94">
            <w:pPr>
              <w:jc w:val="center"/>
              <w:rPr>
                <w:rFonts w:ascii="Arial LatArm" w:hAnsi="Arial LatArm" w:cs="Arial"/>
              </w:rPr>
            </w:pPr>
          </w:p>
        </w:tc>
        <w:tc>
          <w:tcPr>
            <w:tcW w:w="1620" w:type="dxa"/>
            <w:vAlign w:val="center"/>
          </w:tcPr>
          <w:p w:rsidR="00E64B94" w:rsidRDefault="00E64B94" w:rsidP="00E64B94">
            <w:pPr>
              <w:jc w:val="center"/>
              <w:rPr>
                <w:rFonts w:ascii="Arial LatArm" w:hAnsi="Arial LatArm" w:cs="Arial"/>
              </w:rPr>
            </w:pPr>
          </w:p>
        </w:tc>
        <w:tc>
          <w:tcPr>
            <w:tcW w:w="1314" w:type="dxa"/>
            <w:vAlign w:val="center"/>
          </w:tcPr>
          <w:p w:rsidR="00E64B94" w:rsidRDefault="00E64B94" w:rsidP="00E64B94">
            <w:pPr>
              <w:jc w:val="center"/>
              <w:rPr>
                <w:rFonts w:ascii="Arial LatArm" w:hAnsi="Arial LatArm" w:cs="Arial"/>
              </w:rPr>
            </w:pPr>
            <w:r>
              <w:rPr>
                <w:rFonts w:ascii="Arial LatArm" w:hAnsi="Arial LatArm" w:cs="Arial"/>
              </w:rPr>
              <w:t>300</w:t>
            </w:r>
          </w:p>
        </w:tc>
      </w:tr>
      <w:tr w:rsidR="00E64B94" w:rsidRPr="00576215" w:rsidTr="00DE7FB3">
        <w:trPr>
          <w:trHeight w:val="391"/>
          <w:jc w:val="center"/>
        </w:trPr>
        <w:tc>
          <w:tcPr>
            <w:tcW w:w="10495" w:type="dxa"/>
            <w:gridSpan w:val="6"/>
          </w:tcPr>
          <w:p w:rsidR="00E64B94" w:rsidRPr="00540B2E" w:rsidRDefault="00E64B94" w:rsidP="00E64B94">
            <w:pPr>
              <w:widowControl w:val="0"/>
              <w:spacing w:after="120"/>
              <w:rPr>
                <w:rFonts w:ascii="GHEA Grapalat" w:hAnsi="GHEA Grapalat"/>
                <w:sz w:val="16"/>
                <w:szCs w:val="20"/>
                <w:lang w:val="en-US"/>
              </w:rPr>
            </w:pPr>
            <w:r w:rsidRPr="00C8794B">
              <w:rPr>
                <w:rFonts w:ascii="Arial" w:hAnsi="Arial" w:cs="Arial"/>
                <w:b/>
              </w:rPr>
              <w:t>Всего</w:t>
            </w:r>
          </w:p>
        </w:tc>
        <w:tc>
          <w:tcPr>
            <w:tcW w:w="851" w:type="dxa"/>
          </w:tcPr>
          <w:p w:rsidR="00E64B94" w:rsidRPr="00576215" w:rsidRDefault="00E64B94" w:rsidP="00E64B94">
            <w:pPr>
              <w:widowControl w:val="0"/>
              <w:spacing w:after="120"/>
              <w:jc w:val="center"/>
              <w:rPr>
                <w:rFonts w:ascii="GHEA Grapalat" w:hAnsi="GHEA Grapalat"/>
                <w:sz w:val="16"/>
                <w:szCs w:val="20"/>
              </w:rPr>
            </w:pPr>
          </w:p>
        </w:tc>
        <w:tc>
          <w:tcPr>
            <w:tcW w:w="1149" w:type="dxa"/>
          </w:tcPr>
          <w:p w:rsidR="00E64B94" w:rsidRPr="00576215" w:rsidRDefault="00E64B94" w:rsidP="00E64B94">
            <w:pPr>
              <w:widowControl w:val="0"/>
              <w:spacing w:after="120"/>
              <w:jc w:val="center"/>
              <w:rPr>
                <w:rFonts w:ascii="GHEA Grapalat" w:hAnsi="GHEA Grapalat"/>
                <w:sz w:val="16"/>
                <w:szCs w:val="20"/>
              </w:rPr>
            </w:pPr>
          </w:p>
        </w:tc>
        <w:tc>
          <w:tcPr>
            <w:tcW w:w="1620" w:type="dxa"/>
          </w:tcPr>
          <w:p w:rsidR="00E64B94" w:rsidRPr="003C635A" w:rsidRDefault="00E64B94" w:rsidP="00E64B94">
            <w:pPr>
              <w:jc w:val="center"/>
              <w:rPr>
                <w:rFonts w:asciiTheme="minorHAnsi" w:hAnsiTheme="minorHAnsi" w:cs="Arial"/>
                <w:b/>
                <w:bCs/>
              </w:rPr>
            </w:pPr>
          </w:p>
        </w:tc>
        <w:tc>
          <w:tcPr>
            <w:tcW w:w="1314" w:type="dxa"/>
          </w:tcPr>
          <w:p w:rsidR="00E64B94" w:rsidRPr="00576215" w:rsidRDefault="00E64B94" w:rsidP="00E64B94">
            <w:pPr>
              <w:widowControl w:val="0"/>
              <w:spacing w:after="120"/>
              <w:jc w:val="center"/>
              <w:rPr>
                <w:rFonts w:ascii="GHEA Grapalat" w:hAnsi="GHEA Grapalat"/>
                <w:sz w:val="16"/>
                <w:szCs w:val="20"/>
              </w:rPr>
            </w:pPr>
          </w:p>
        </w:tc>
      </w:tr>
      <w:tr w:rsidR="008F2FF2" w:rsidRPr="00576215" w:rsidTr="00885259">
        <w:trPr>
          <w:trHeight w:val="1130"/>
          <w:jc w:val="center"/>
        </w:trPr>
        <w:tc>
          <w:tcPr>
            <w:tcW w:w="2773" w:type="dxa"/>
            <w:gridSpan w:val="2"/>
            <w:vMerge w:val="restart"/>
            <w:vAlign w:val="center"/>
          </w:tcPr>
          <w:p w:rsidR="008F2FF2" w:rsidRPr="007968B5" w:rsidRDefault="008F2FF2" w:rsidP="00885259">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8F2FF2" w:rsidRPr="00C90F08" w:rsidRDefault="008F2FF2" w:rsidP="00885259">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8F2FF2" w:rsidRPr="00C90F08" w:rsidRDefault="008F2FF2" w:rsidP="00885259">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8F2FF2" w:rsidRPr="00576215" w:rsidTr="00885259">
        <w:trPr>
          <w:trHeight w:val="1245"/>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C90F08" w:rsidRDefault="008F2FF2" w:rsidP="00885259">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пунктов  8.1</w:t>
            </w:r>
            <w:r w:rsidRPr="00E46DE8">
              <w:rPr>
                <w:rFonts w:ascii="Arial" w:hAnsi="Arial" w:cs="Arial"/>
              </w:rPr>
              <w:t xml:space="preserve"> </w:t>
            </w:r>
            <w:r w:rsidRPr="00C90F08">
              <w:rPr>
                <w:rFonts w:ascii="Arial" w:hAnsi="Arial" w:cs="Arial"/>
              </w:rPr>
              <w:t>и 1.</w:t>
            </w:r>
            <w:r w:rsidRPr="00FC3FB6">
              <w:rPr>
                <w:rFonts w:ascii="Arial" w:hAnsi="Arial" w:cs="Arial"/>
              </w:rPr>
              <w:t>2</w:t>
            </w:r>
            <w:r w:rsidRPr="00C90F08">
              <w:rPr>
                <w:rFonts w:ascii="Arial" w:hAnsi="Arial" w:cs="Arial"/>
              </w:rPr>
              <w:t xml:space="preserve"> данного договора и Покупатель заказ на поставку товара Продавцу дает в устной или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p>
        </w:tc>
      </w:tr>
      <w:tr w:rsidR="008F2FF2" w:rsidRPr="00576215" w:rsidTr="00885259">
        <w:trPr>
          <w:trHeight w:val="827"/>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F928E9" w:rsidRDefault="008F2FF2" w:rsidP="00885259">
            <w:pPr>
              <w:widowControl w:val="0"/>
              <w:jc w:val="both"/>
              <w:rPr>
                <w:rFonts w:ascii="Arial" w:hAnsi="Arial" w:cs="Arial"/>
              </w:rPr>
            </w:pPr>
            <w:r w:rsidRPr="00C90F08">
              <w:rPr>
                <w:rFonts w:ascii="Arial" w:hAnsi="Arial" w:cs="Arial"/>
              </w:rPr>
              <w:t>Поставки предусмотренные Договором будут осуществлятся в соответствии с пунктом 8.1.1 Договора.</w:t>
            </w:r>
          </w:p>
        </w:tc>
      </w:tr>
      <w:tr w:rsidR="008F2FF2" w:rsidRPr="00576215" w:rsidTr="00885259">
        <w:trPr>
          <w:trHeight w:val="795"/>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29363C" w:rsidRDefault="008F2FF2" w:rsidP="00885259">
            <w:pPr>
              <w:widowControl w:val="0"/>
              <w:jc w:val="both"/>
              <w:rPr>
                <w:rFonts w:ascii="Arial" w:hAnsi="Arial" w:cs="Arial"/>
              </w:rPr>
            </w:pPr>
            <w:r w:rsidRPr="0029363C">
              <w:rPr>
                <w:rFonts w:ascii="Arial" w:hAnsi="Arial" w:cs="Arial"/>
                <w:b/>
                <w:bCs/>
              </w:rPr>
              <w:t>Продавец</w:t>
            </w:r>
            <w:r w:rsidRPr="0029363C">
              <w:rPr>
                <w:rFonts w:ascii="Arial LatArm" w:hAnsi="Arial LatArm" w:cs="Calibri"/>
                <w:b/>
                <w:bCs/>
              </w:rPr>
              <w:t xml:space="preserve"> </w:t>
            </w:r>
            <w:r w:rsidRPr="0029363C">
              <w:rPr>
                <w:rFonts w:ascii="Arial" w:hAnsi="Arial" w:cs="Arial"/>
                <w:b/>
                <w:bCs/>
              </w:rPr>
              <w:t>вместе</w:t>
            </w:r>
            <w:r w:rsidRPr="0029363C">
              <w:rPr>
                <w:rFonts w:ascii="Arial LatArm" w:hAnsi="Arial LatArm" w:cs="Calibri"/>
                <w:b/>
                <w:bCs/>
              </w:rPr>
              <w:t xml:space="preserve"> </w:t>
            </w:r>
            <w:r w:rsidRPr="0029363C">
              <w:rPr>
                <w:rFonts w:ascii="Arial" w:hAnsi="Arial" w:cs="Arial"/>
                <w:b/>
                <w:bCs/>
              </w:rPr>
              <w:t>с</w:t>
            </w:r>
            <w:r w:rsidRPr="0029363C">
              <w:rPr>
                <w:rFonts w:ascii="Arial LatArm" w:hAnsi="Arial LatArm" w:cs="Calibri"/>
                <w:b/>
                <w:bCs/>
              </w:rPr>
              <w:t xml:space="preserve"> </w:t>
            </w:r>
            <w:r w:rsidRPr="0029363C">
              <w:rPr>
                <w:rFonts w:ascii="Arial" w:hAnsi="Arial" w:cs="Arial"/>
                <w:b/>
                <w:bCs/>
              </w:rPr>
              <w:t>поставленным</w:t>
            </w:r>
            <w:r w:rsidRPr="0029363C">
              <w:rPr>
                <w:rFonts w:ascii="Arial LatArm" w:hAnsi="Arial LatArm" w:cs="Calibri"/>
                <w:b/>
                <w:bCs/>
              </w:rPr>
              <w:t xml:space="preserve"> </w:t>
            </w:r>
            <w:r w:rsidRPr="0029363C">
              <w:rPr>
                <w:rFonts w:ascii="Arial" w:hAnsi="Arial" w:cs="Arial"/>
                <w:b/>
                <w:bCs/>
              </w:rPr>
              <w:t>товаром</w:t>
            </w:r>
            <w:r w:rsidRPr="0029363C">
              <w:rPr>
                <w:rFonts w:ascii="Arial LatArm" w:hAnsi="Arial LatArm" w:cs="Calibri"/>
                <w:b/>
                <w:bCs/>
              </w:rPr>
              <w:t xml:space="preserve"> </w:t>
            </w:r>
            <w:r w:rsidRPr="0029363C">
              <w:rPr>
                <w:rFonts w:ascii="Arial" w:hAnsi="Arial" w:cs="Arial"/>
                <w:b/>
                <w:bCs/>
              </w:rPr>
              <w:t>представляет</w:t>
            </w:r>
            <w:r w:rsidRPr="0029363C">
              <w:rPr>
                <w:rFonts w:ascii="Arial LatArm" w:hAnsi="Arial LatArm" w:cs="Calibri"/>
                <w:b/>
                <w:bCs/>
              </w:rPr>
              <w:t xml:space="preserve"> </w:t>
            </w:r>
            <w:r w:rsidRPr="0029363C">
              <w:rPr>
                <w:rFonts w:ascii="Arial" w:hAnsi="Arial" w:cs="Arial"/>
                <w:b/>
                <w:bCs/>
              </w:rPr>
              <w:t>сертификат</w:t>
            </w:r>
            <w:r w:rsidRPr="0029363C">
              <w:rPr>
                <w:rFonts w:ascii="Arial LatArm" w:hAnsi="Arial LatArm" w:cs="Calibri"/>
                <w:b/>
                <w:bCs/>
              </w:rPr>
              <w:t xml:space="preserve"> </w:t>
            </w:r>
            <w:r w:rsidRPr="0029363C">
              <w:rPr>
                <w:rFonts w:ascii="Arial" w:hAnsi="Arial" w:cs="Arial"/>
                <w:b/>
                <w:bCs/>
              </w:rPr>
              <w:t>качества</w:t>
            </w:r>
            <w:r w:rsidRPr="0029363C">
              <w:rPr>
                <w:rFonts w:ascii="Arial LatArm" w:hAnsi="Arial LatArm" w:cs="Calibri"/>
                <w:b/>
                <w:bCs/>
              </w:rPr>
              <w:t>.</w:t>
            </w:r>
          </w:p>
        </w:tc>
      </w:tr>
      <w:tr w:rsidR="008F2FF2" w:rsidRPr="00576215" w:rsidTr="00885259">
        <w:trPr>
          <w:trHeight w:val="705"/>
          <w:jc w:val="center"/>
        </w:trPr>
        <w:tc>
          <w:tcPr>
            <w:tcW w:w="2773" w:type="dxa"/>
            <w:gridSpan w:val="2"/>
            <w:vMerge/>
            <w:vAlign w:val="center"/>
          </w:tcPr>
          <w:p w:rsidR="008F2FF2" w:rsidRPr="007968B5" w:rsidRDefault="008F2FF2" w:rsidP="00885259">
            <w:pPr>
              <w:widowControl w:val="0"/>
              <w:spacing w:after="120"/>
              <w:jc w:val="center"/>
              <w:rPr>
                <w:rFonts w:ascii="GHEA Grapalat" w:hAnsi="GHEA Grapalat"/>
                <w:sz w:val="22"/>
                <w:szCs w:val="20"/>
              </w:rPr>
            </w:pPr>
          </w:p>
        </w:tc>
        <w:tc>
          <w:tcPr>
            <w:tcW w:w="12656" w:type="dxa"/>
            <w:gridSpan w:val="8"/>
            <w:vAlign w:val="center"/>
          </w:tcPr>
          <w:p w:rsidR="008F2FF2" w:rsidRPr="00C90F08" w:rsidRDefault="008F2FF2" w:rsidP="00885259">
            <w:pPr>
              <w:widowControl w:val="0"/>
              <w:jc w:val="both"/>
              <w:rPr>
                <w:rFonts w:ascii="Arial" w:hAnsi="Arial" w:cs="Arial"/>
                <w:b/>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p>
        </w:tc>
      </w:tr>
    </w:tbl>
    <w:p w:rsidR="00417A05" w:rsidRPr="007C6E16" w:rsidRDefault="00417A05" w:rsidP="00417A05"/>
    <w:p w:rsidR="00417A05" w:rsidRPr="007C6E16" w:rsidRDefault="00417A05" w:rsidP="00417A05"/>
    <w:p w:rsidR="00417A05" w:rsidRPr="00946667" w:rsidRDefault="00417A05" w:rsidP="00417A05">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417A05" w:rsidRPr="00946667" w:rsidRDefault="00417A05" w:rsidP="00417A05">
      <w:pPr>
        <w:tabs>
          <w:tab w:val="left" w:pos="1080"/>
        </w:tabs>
      </w:pPr>
      <w:r>
        <w:tab/>
      </w:r>
    </w:p>
    <w:p w:rsidR="00417A05" w:rsidRPr="00131729" w:rsidRDefault="00417A05" w:rsidP="00417A05">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17A05" w:rsidRPr="007C6E16" w:rsidRDefault="00417A05" w:rsidP="00417A05"/>
    <w:p w:rsidR="00417A05" w:rsidRPr="00131729" w:rsidRDefault="00417A05" w:rsidP="00417A05">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17A05" w:rsidRPr="00131729" w:rsidRDefault="00417A05" w:rsidP="00417A05">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417A05" w:rsidRPr="00DD2B43" w:rsidTr="00EA176E">
        <w:trPr>
          <w:jc w:val="center"/>
        </w:trPr>
        <w:tc>
          <w:tcPr>
            <w:tcW w:w="4536"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417A05" w:rsidRPr="00DD2B43" w:rsidRDefault="00417A05" w:rsidP="00EA176E">
            <w:pPr>
              <w:widowControl w:val="0"/>
              <w:spacing w:after="160" w:line="360" w:lineRule="auto"/>
              <w:jc w:val="center"/>
              <w:rPr>
                <w:rFonts w:ascii="GHEA Grapalat" w:hAnsi="GHEA Grapalat"/>
              </w:rPr>
            </w:pP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417A05" w:rsidRPr="00DD2B43" w:rsidRDefault="00417A05" w:rsidP="00EA176E">
            <w:pPr>
              <w:widowControl w:val="0"/>
              <w:spacing w:after="160" w:line="360" w:lineRule="auto"/>
              <w:jc w:val="center"/>
              <w:rPr>
                <w:rFonts w:ascii="GHEA Grapalat" w:hAnsi="GHEA Grapalat"/>
              </w:rPr>
            </w:pPr>
          </w:p>
        </w:tc>
        <w:tc>
          <w:tcPr>
            <w:tcW w:w="4343" w:type="dxa"/>
          </w:tcPr>
          <w:p w:rsidR="00417A05" w:rsidRPr="00DD2B43" w:rsidRDefault="00417A05" w:rsidP="00EA176E">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417A05" w:rsidRPr="00DD2B43" w:rsidRDefault="00417A05" w:rsidP="00EA176E">
            <w:pPr>
              <w:widowControl w:val="0"/>
              <w:spacing w:after="160" w:line="360" w:lineRule="auto"/>
              <w:jc w:val="center"/>
              <w:rPr>
                <w:rFonts w:ascii="GHEA Grapalat" w:hAnsi="GHEA Grapalat"/>
              </w:rPr>
            </w:pPr>
          </w:p>
          <w:p w:rsidR="00417A05" w:rsidRPr="00FE175A" w:rsidRDefault="00417A05" w:rsidP="00EA176E">
            <w:pPr>
              <w:widowControl w:val="0"/>
              <w:jc w:val="center"/>
              <w:rPr>
                <w:rFonts w:ascii="GHEA Grapalat" w:hAnsi="GHEA Grapalat"/>
                <w:lang w:val="en-US"/>
              </w:rPr>
            </w:pPr>
            <w:r>
              <w:rPr>
                <w:rFonts w:ascii="GHEA Grapalat" w:hAnsi="GHEA Grapalat"/>
                <w:lang w:val="en-US"/>
              </w:rPr>
              <w:t>__________________________</w:t>
            </w:r>
          </w:p>
          <w:p w:rsidR="00417A05" w:rsidRPr="00FE175A" w:rsidRDefault="00417A05" w:rsidP="00EA176E">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417A05" w:rsidRPr="00DD2B43" w:rsidRDefault="00417A05" w:rsidP="00EA176E">
            <w:pPr>
              <w:widowControl w:val="0"/>
              <w:spacing w:after="160" w:line="360" w:lineRule="auto"/>
              <w:jc w:val="center"/>
              <w:rPr>
                <w:rFonts w:ascii="GHEA Grapalat" w:hAnsi="GHEA Grapalat"/>
              </w:rPr>
            </w:pPr>
            <w:r w:rsidRPr="00DD2B43">
              <w:rPr>
                <w:rFonts w:ascii="GHEA Grapalat" w:hAnsi="GHEA Grapalat"/>
              </w:rPr>
              <w:t>М. П.</w:t>
            </w:r>
          </w:p>
        </w:tc>
      </w:tr>
    </w:tbl>
    <w:p w:rsidR="00417A05" w:rsidRDefault="00417A05" w:rsidP="00417A05">
      <w:pPr>
        <w:widowControl w:val="0"/>
        <w:spacing w:after="160" w:line="360" w:lineRule="auto"/>
        <w:jc w:val="right"/>
        <w:rPr>
          <w:rFonts w:ascii="GHEA Grapalat" w:hAnsi="GHEA Grapalat"/>
        </w:rPr>
      </w:pPr>
    </w:p>
    <w:p w:rsidR="00417A05" w:rsidRDefault="00417A05" w:rsidP="00417A05">
      <w:pPr>
        <w:pStyle w:val="FootnoteText"/>
        <w:widowControl w:val="0"/>
        <w:jc w:val="both"/>
        <w:rPr>
          <w:rFonts w:ascii="GHEA Grapalat" w:hAnsi="GHEA Grapalat"/>
          <w:sz w:val="24"/>
          <w:szCs w:val="24"/>
          <w:lang w:val="en-US"/>
        </w:rPr>
      </w:pPr>
      <w:r w:rsidRPr="00AA5BD2">
        <w:rPr>
          <w:rFonts w:ascii="GHEA Grapalat" w:hAnsi="GHEA Grapalat"/>
        </w:rPr>
        <w:br w:type="page"/>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CE403F">
        <w:rPr>
          <w:rFonts w:ascii="GHEA Grapalat" w:hAnsi="GHEA Grapalat"/>
          <w:b/>
        </w:rPr>
        <w:t>25/3</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C117A5">
        <w:rPr>
          <w:rFonts w:ascii="GHEA Grapalat" w:hAnsi="GHEA Grapalat"/>
          <w:i/>
        </w:rPr>
        <w:t xml:space="preserve"> </w:t>
      </w:r>
      <w:r w:rsidRPr="00FD14D7">
        <w:rPr>
          <w:rFonts w:ascii="GHEA Grapalat" w:hAnsi="GHEA Grapalat"/>
          <w:i/>
        </w:rPr>
        <w:t xml:space="preserve"> </w:t>
      </w:r>
      <w:r w:rsidRPr="00AA5BD2">
        <w:rPr>
          <w:rFonts w:ascii="GHEA Grapalat" w:hAnsi="GHEA Grapalat"/>
          <w:i/>
        </w:rPr>
        <w:t>г.</w:t>
      </w:r>
    </w:p>
    <w:p w:rsidR="00417A05" w:rsidRPr="00016450" w:rsidRDefault="00417A05" w:rsidP="00417A05">
      <w:pPr>
        <w:widowControl w:val="0"/>
        <w:spacing w:after="160"/>
        <w:jc w:val="center"/>
        <w:rPr>
          <w:rFonts w:ascii="GHEA Grapalat" w:hAnsi="GHEA Grapalat"/>
        </w:rPr>
      </w:pPr>
      <w:r>
        <w:rPr>
          <w:rFonts w:ascii="GHEA Grapalat" w:hAnsi="GHEA Grapalat"/>
        </w:rPr>
        <w:t>ГРАФИК ОПЛАТЫ</w:t>
      </w:r>
    </w:p>
    <w:p w:rsidR="00417A05" w:rsidRPr="00016450" w:rsidRDefault="00417A05" w:rsidP="00417A05">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364BAB" w:rsidRPr="00576215" w:rsidTr="00885259">
        <w:trPr>
          <w:jc w:val="center"/>
        </w:trPr>
        <w:tc>
          <w:tcPr>
            <w:tcW w:w="15952" w:type="dxa"/>
            <w:gridSpan w:val="5"/>
            <w:vAlign w:val="center"/>
          </w:tcPr>
          <w:p w:rsidR="00364BAB" w:rsidRPr="001C4292" w:rsidRDefault="00364BAB" w:rsidP="00885259">
            <w:pPr>
              <w:widowControl w:val="0"/>
              <w:spacing w:after="120"/>
              <w:jc w:val="center"/>
              <w:rPr>
                <w:rFonts w:ascii="GHEA Grapalat" w:hAnsi="GHEA Grapalat"/>
                <w:szCs w:val="20"/>
              </w:rPr>
            </w:pPr>
            <w:r w:rsidRPr="001C4292">
              <w:rPr>
                <w:rFonts w:ascii="GHEA Grapalat" w:hAnsi="GHEA Grapalat"/>
                <w:szCs w:val="20"/>
              </w:rPr>
              <w:t>Товар</w:t>
            </w:r>
          </w:p>
        </w:tc>
      </w:tr>
      <w:tr w:rsidR="00364BAB" w:rsidRPr="00576215" w:rsidTr="00885259">
        <w:trPr>
          <w:jc w:val="center"/>
        </w:trPr>
        <w:tc>
          <w:tcPr>
            <w:tcW w:w="0" w:type="auto"/>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364BAB" w:rsidRPr="00E9005B" w:rsidRDefault="00364BAB" w:rsidP="00885259">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364BAB" w:rsidRPr="00004CC4" w:rsidRDefault="00364BAB" w:rsidP="00885259">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00D83F47" w:rsidRPr="00CE403F">
              <w:rPr>
                <w:rFonts w:ascii="GHEA Grapalat" w:hAnsi="GHEA Grapalat"/>
                <w:szCs w:val="20"/>
              </w:rPr>
              <w:t>5</w:t>
            </w:r>
            <w:r w:rsidRPr="00004CC4">
              <w:rPr>
                <w:rFonts w:ascii="GHEA Grapalat" w:hAnsi="GHEA Grapalat"/>
                <w:szCs w:val="20"/>
              </w:rPr>
              <w:t>г</w:t>
            </w:r>
          </w:p>
          <w:p w:rsidR="00364BAB" w:rsidRPr="00E9005B" w:rsidRDefault="00364BAB" w:rsidP="00885259">
            <w:pPr>
              <w:widowControl w:val="0"/>
              <w:spacing w:after="120"/>
              <w:jc w:val="center"/>
              <w:rPr>
                <w:rFonts w:ascii="GHEA Grapalat" w:hAnsi="GHEA Grapalat"/>
                <w:szCs w:val="20"/>
              </w:rPr>
            </w:pPr>
          </w:p>
        </w:tc>
      </w:tr>
      <w:tr w:rsidR="00AE24AA" w:rsidRPr="00576215" w:rsidTr="00721557">
        <w:trPr>
          <w:jc w:val="center"/>
        </w:trPr>
        <w:tc>
          <w:tcPr>
            <w:tcW w:w="0" w:type="auto"/>
            <w:vAlign w:val="center"/>
          </w:tcPr>
          <w:p w:rsidR="00AE24AA" w:rsidRPr="00750E38" w:rsidRDefault="00AE24AA" w:rsidP="00AE24AA">
            <w:pPr>
              <w:jc w:val="center"/>
              <w:rPr>
                <w:rFonts w:ascii="Arial" w:hAnsi="Arial" w:cs="Arial"/>
                <w:lang w:val="en-US"/>
              </w:rPr>
            </w:pPr>
            <w:r>
              <w:rPr>
                <w:rFonts w:ascii="Arial" w:hAnsi="Arial" w:cs="Arial"/>
                <w:lang w:val="en-US"/>
              </w:rPr>
              <w:t>1</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34351400</w:t>
            </w:r>
          </w:p>
        </w:tc>
        <w:tc>
          <w:tcPr>
            <w:tcW w:w="3727" w:type="dxa"/>
          </w:tcPr>
          <w:p w:rsidR="00AE24AA" w:rsidRPr="002A1BD5" w:rsidRDefault="00AE24AA" w:rsidP="00AE24AA">
            <w:r w:rsidRPr="002A1BD5">
              <w:t>Автомобильная шина 195/65 R-15C</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Pr="00750E38" w:rsidRDefault="00AE24AA" w:rsidP="00AE24AA">
            <w:pPr>
              <w:jc w:val="center"/>
              <w:rPr>
                <w:rFonts w:ascii="Arial" w:hAnsi="Arial" w:cs="Arial"/>
                <w:lang w:val="en-US"/>
              </w:rPr>
            </w:pPr>
            <w:r>
              <w:rPr>
                <w:rFonts w:ascii="Arial" w:hAnsi="Arial" w:cs="Arial"/>
                <w:lang w:val="en-US"/>
              </w:rPr>
              <w:t>2</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34351400</w:t>
            </w:r>
          </w:p>
        </w:tc>
        <w:tc>
          <w:tcPr>
            <w:tcW w:w="3727" w:type="dxa"/>
          </w:tcPr>
          <w:p w:rsidR="00AE24AA" w:rsidRPr="002A1BD5" w:rsidRDefault="00AE24AA" w:rsidP="00AE24AA">
            <w:r w:rsidRPr="002A1BD5">
              <w:t>Автомобильная шина 215/75 R-17 C</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Pr="00750E38" w:rsidRDefault="00AE24AA" w:rsidP="00AE24AA">
            <w:pPr>
              <w:jc w:val="center"/>
              <w:rPr>
                <w:rFonts w:ascii="Arial" w:hAnsi="Arial" w:cs="Arial"/>
                <w:lang w:val="en-US"/>
              </w:rPr>
            </w:pPr>
            <w:r>
              <w:rPr>
                <w:rFonts w:ascii="Arial" w:hAnsi="Arial" w:cs="Arial"/>
                <w:lang w:val="en-US"/>
              </w:rPr>
              <w:t>3</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34351400</w:t>
            </w:r>
          </w:p>
        </w:tc>
        <w:tc>
          <w:tcPr>
            <w:tcW w:w="3727" w:type="dxa"/>
          </w:tcPr>
          <w:p w:rsidR="00AE24AA" w:rsidRPr="002A1BD5" w:rsidRDefault="00AE24AA" w:rsidP="00AE24AA">
            <w:r w:rsidRPr="002A1BD5">
              <w:t>Автомобильная шина R16C LT 7.00</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Pr="00750E38" w:rsidRDefault="00AE24AA" w:rsidP="00AE24AA">
            <w:pPr>
              <w:jc w:val="center"/>
              <w:rPr>
                <w:rFonts w:ascii="Arial" w:hAnsi="Arial" w:cs="Arial"/>
                <w:lang w:val="en-US"/>
              </w:rPr>
            </w:pPr>
            <w:r>
              <w:rPr>
                <w:rFonts w:ascii="Arial" w:hAnsi="Arial" w:cs="Arial"/>
                <w:lang w:val="en-US"/>
              </w:rPr>
              <w:t>4</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34351200</w:t>
            </w:r>
          </w:p>
        </w:tc>
        <w:tc>
          <w:tcPr>
            <w:tcW w:w="3727" w:type="dxa"/>
          </w:tcPr>
          <w:p w:rsidR="00AE24AA" w:rsidRPr="002A1BD5" w:rsidRDefault="00AE24AA" w:rsidP="00AE24AA">
            <w:r w:rsidRPr="002A1BD5">
              <w:t>Автомобильная шина 215/55 R-17</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Pr="00F56B81" w:rsidRDefault="00AE24AA" w:rsidP="00AE24AA">
            <w:pPr>
              <w:jc w:val="center"/>
              <w:rPr>
                <w:rFonts w:ascii="Arial" w:hAnsi="Arial" w:cs="Arial"/>
                <w:lang w:val="hy-AM"/>
              </w:rPr>
            </w:pPr>
            <w:r>
              <w:rPr>
                <w:rFonts w:ascii="Arial" w:hAnsi="Arial" w:cs="Arial"/>
                <w:lang w:val="hy-AM"/>
              </w:rPr>
              <w:t>5</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34351200</w:t>
            </w:r>
          </w:p>
        </w:tc>
        <w:tc>
          <w:tcPr>
            <w:tcW w:w="3727" w:type="dxa"/>
          </w:tcPr>
          <w:p w:rsidR="00AE24AA" w:rsidRPr="002A1BD5" w:rsidRDefault="00AE24AA" w:rsidP="00AE24AA">
            <w:r w:rsidRPr="002A1BD5">
              <w:t xml:space="preserve">Автомобильная шина 205/60 R-16 </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Pr="00F56B81" w:rsidRDefault="00AE24AA" w:rsidP="00AE24AA">
            <w:pPr>
              <w:jc w:val="center"/>
              <w:rPr>
                <w:rFonts w:ascii="Arial" w:hAnsi="Arial" w:cs="Arial"/>
                <w:lang w:val="hy-AM"/>
              </w:rPr>
            </w:pPr>
            <w:r>
              <w:rPr>
                <w:rFonts w:ascii="Arial" w:hAnsi="Arial" w:cs="Arial"/>
                <w:lang w:val="hy-AM"/>
              </w:rPr>
              <w:t>6</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34351200</w:t>
            </w:r>
          </w:p>
        </w:tc>
        <w:tc>
          <w:tcPr>
            <w:tcW w:w="3727" w:type="dxa"/>
          </w:tcPr>
          <w:p w:rsidR="00AE24AA" w:rsidRPr="002A1BD5" w:rsidRDefault="00AE24AA" w:rsidP="00AE24AA">
            <w:r w:rsidRPr="002A1BD5">
              <w:t xml:space="preserve">Автомобильная шина LT 245/75 R 16C </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Pr="00F56B81" w:rsidRDefault="00AE24AA" w:rsidP="00AE24AA">
            <w:pPr>
              <w:jc w:val="center"/>
              <w:rPr>
                <w:rFonts w:ascii="Arial" w:hAnsi="Arial" w:cs="Arial"/>
                <w:lang w:val="hy-AM"/>
              </w:rPr>
            </w:pPr>
            <w:r>
              <w:rPr>
                <w:rFonts w:ascii="Arial" w:hAnsi="Arial" w:cs="Arial"/>
                <w:lang w:val="hy-AM"/>
              </w:rPr>
              <w:lastRenderedPageBreak/>
              <w:t>7</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34351200</w:t>
            </w:r>
          </w:p>
        </w:tc>
        <w:tc>
          <w:tcPr>
            <w:tcW w:w="3727" w:type="dxa"/>
          </w:tcPr>
          <w:p w:rsidR="00AE24AA" w:rsidRPr="002A1BD5" w:rsidRDefault="00AE24AA" w:rsidP="00AE24AA">
            <w:r w:rsidRPr="002A1BD5">
              <w:t>Автомобильная шина 185/65 R-15</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p>
        </w:tc>
        <w:tc>
          <w:tcPr>
            <w:tcW w:w="2315" w:type="dxa"/>
            <w:vAlign w:val="center"/>
          </w:tcPr>
          <w:p w:rsidR="00AE24AA" w:rsidRDefault="00AE24AA" w:rsidP="00AE24AA">
            <w:pPr>
              <w:jc w:val="center"/>
              <w:rPr>
                <w:rFonts w:ascii="Arial Unicode" w:hAnsi="Arial Unicode" w:cs="Arial"/>
                <w:sz w:val="22"/>
                <w:szCs w:val="22"/>
              </w:rPr>
            </w:pPr>
            <w:r>
              <w:rPr>
                <w:rFonts w:ascii="Arial Unicode" w:hAnsi="Arial Unicode" w:cs="Arial"/>
                <w:sz w:val="22"/>
                <w:szCs w:val="22"/>
              </w:rPr>
              <w:t>31431100</w:t>
            </w:r>
          </w:p>
        </w:tc>
        <w:tc>
          <w:tcPr>
            <w:tcW w:w="3727" w:type="dxa"/>
          </w:tcPr>
          <w:p w:rsidR="00AE24AA" w:rsidRPr="002A1BD5" w:rsidRDefault="00AE24AA" w:rsidP="00AE24AA">
            <w:r w:rsidRPr="002A1BD5">
              <w:t>Аккумуляторная батарея 75A</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8</w:t>
            </w:r>
          </w:p>
        </w:tc>
        <w:tc>
          <w:tcPr>
            <w:tcW w:w="2315" w:type="dxa"/>
            <w:vAlign w:val="center"/>
          </w:tcPr>
          <w:p w:rsidR="00AE24AA" w:rsidRDefault="00AE24AA" w:rsidP="00AE24AA">
            <w:pPr>
              <w:jc w:val="center"/>
              <w:rPr>
                <w:rFonts w:ascii="Arial Unicode" w:hAnsi="Arial Unicode" w:cs="Arial"/>
                <w:sz w:val="22"/>
                <w:szCs w:val="22"/>
              </w:rPr>
            </w:pPr>
            <w:r>
              <w:rPr>
                <w:rFonts w:ascii="Arial Unicode" w:hAnsi="Arial Unicode" w:cs="Arial"/>
                <w:sz w:val="22"/>
                <w:szCs w:val="22"/>
              </w:rPr>
              <w:t>31431100</w:t>
            </w:r>
          </w:p>
        </w:tc>
        <w:tc>
          <w:tcPr>
            <w:tcW w:w="3727" w:type="dxa"/>
          </w:tcPr>
          <w:p w:rsidR="00AE24AA" w:rsidRPr="002A1BD5" w:rsidRDefault="00AE24AA" w:rsidP="00AE24AA">
            <w:r w:rsidRPr="002A1BD5">
              <w:t>Аккумуляторная батарея 100A</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9</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34331300</w:t>
            </w:r>
          </w:p>
        </w:tc>
        <w:tc>
          <w:tcPr>
            <w:tcW w:w="3727" w:type="dxa"/>
          </w:tcPr>
          <w:p w:rsidR="00AE24AA" w:rsidRPr="002A1BD5" w:rsidRDefault="00AE24AA" w:rsidP="00AE24AA">
            <w:r w:rsidRPr="002A1BD5">
              <w:t>Лампа автомобильной фары H7</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10</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24951310</w:t>
            </w:r>
          </w:p>
        </w:tc>
        <w:tc>
          <w:tcPr>
            <w:tcW w:w="3727" w:type="dxa"/>
          </w:tcPr>
          <w:p w:rsidR="00AE24AA" w:rsidRPr="002A1BD5" w:rsidRDefault="00AE24AA" w:rsidP="00AE24AA">
            <w:r w:rsidRPr="002A1BD5">
              <w:t>Антифриз</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11</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09211650</w:t>
            </w:r>
          </w:p>
        </w:tc>
        <w:tc>
          <w:tcPr>
            <w:tcW w:w="3727" w:type="dxa"/>
          </w:tcPr>
          <w:p w:rsidR="00AE24AA" w:rsidRPr="002A1BD5" w:rsidRDefault="00AE24AA" w:rsidP="00AE24AA">
            <w:r w:rsidRPr="002A1BD5">
              <w:t xml:space="preserve">Тормозная жидкость DOT-4,             </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12</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09134100</w:t>
            </w:r>
          </w:p>
        </w:tc>
        <w:tc>
          <w:tcPr>
            <w:tcW w:w="3727" w:type="dxa"/>
          </w:tcPr>
          <w:p w:rsidR="00AE24AA" w:rsidRPr="002A1BD5" w:rsidRDefault="00AE24AA" w:rsidP="00AE24AA">
            <w:r w:rsidRPr="002A1BD5">
              <w:t>Дизельное моторное масло  10W40</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13</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09211610</w:t>
            </w:r>
          </w:p>
        </w:tc>
        <w:tc>
          <w:tcPr>
            <w:tcW w:w="3727" w:type="dxa"/>
          </w:tcPr>
          <w:p w:rsidR="00AE24AA" w:rsidRPr="002A1BD5" w:rsidRDefault="00AE24AA" w:rsidP="00AE24AA">
            <w:r w:rsidRPr="002A1BD5">
              <w:t>Гидравлическое масло, желтый</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14</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09211610</w:t>
            </w:r>
          </w:p>
        </w:tc>
        <w:tc>
          <w:tcPr>
            <w:tcW w:w="3727" w:type="dxa"/>
          </w:tcPr>
          <w:p w:rsidR="00AE24AA" w:rsidRPr="002A1BD5" w:rsidRDefault="00AE24AA" w:rsidP="00AE24AA">
            <w:r w:rsidRPr="002A1BD5">
              <w:t>Гидравлическое масло, красный</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15</w:t>
            </w:r>
          </w:p>
        </w:tc>
        <w:tc>
          <w:tcPr>
            <w:tcW w:w="2315" w:type="dxa"/>
            <w:vAlign w:val="center"/>
          </w:tcPr>
          <w:p w:rsidR="00AE24AA" w:rsidRDefault="00AE24AA" w:rsidP="00AE24AA">
            <w:pPr>
              <w:jc w:val="center"/>
              <w:rPr>
                <w:rFonts w:ascii="Arial Unicode" w:hAnsi="Arial Unicode" w:cs="Arial"/>
                <w:sz w:val="22"/>
                <w:szCs w:val="22"/>
              </w:rPr>
            </w:pPr>
            <w:r>
              <w:rPr>
                <w:rFonts w:ascii="Arial Unicode" w:hAnsi="Arial Unicode" w:cs="Arial"/>
                <w:sz w:val="22"/>
                <w:szCs w:val="22"/>
              </w:rPr>
              <w:t>09134100</w:t>
            </w:r>
          </w:p>
        </w:tc>
        <w:tc>
          <w:tcPr>
            <w:tcW w:w="3727" w:type="dxa"/>
          </w:tcPr>
          <w:p w:rsidR="00AE24AA" w:rsidRDefault="00AE24AA" w:rsidP="00AE24AA">
            <w:r w:rsidRPr="002A1BD5">
              <w:t>Adblue жидкость</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AE24AA" w:rsidRPr="00576215" w:rsidTr="00721557">
        <w:trPr>
          <w:jc w:val="center"/>
        </w:trPr>
        <w:tc>
          <w:tcPr>
            <w:tcW w:w="0" w:type="auto"/>
            <w:vAlign w:val="center"/>
          </w:tcPr>
          <w:p w:rsidR="00AE24AA" w:rsidRDefault="00AE24AA" w:rsidP="00AE24AA">
            <w:pPr>
              <w:jc w:val="center"/>
              <w:rPr>
                <w:rFonts w:ascii="Arial" w:hAnsi="Arial" w:cs="Arial"/>
                <w:lang w:val="hy-AM"/>
              </w:rPr>
            </w:pPr>
            <w:r>
              <w:rPr>
                <w:rFonts w:ascii="Arial" w:hAnsi="Arial" w:cs="Arial"/>
                <w:lang w:val="hy-AM"/>
              </w:rPr>
              <w:t>16</w:t>
            </w:r>
          </w:p>
        </w:tc>
        <w:tc>
          <w:tcPr>
            <w:tcW w:w="2315" w:type="dxa"/>
            <w:vAlign w:val="center"/>
          </w:tcPr>
          <w:p w:rsidR="00AE24AA" w:rsidRDefault="00AE24AA" w:rsidP="00AE24AA">
            <w:pPr>
              <w:jc w:val="center"/>
              <w:rPr>
                <w:rFonts w:ascii="Arial Unicode" w:hAnsi="Arial Unicode" w:cs="Arial"/>
              </w:rPr>
            </w:pPr>
            <w:r>
              <w:rPr>
                <w:rFonts w:ascii="Arial Unicode" w:hAnsi="Arial Unicode" w:cs="Arial"/>
              </w:rPr>
              <w:t>34351400</w:t>
            </w:r>
          </w:p>
        </w:tc>
        <w:tc>
          <w:tcPr>
            <w:tcW w:w="3727" w:type="dxa"/>
          </w:tcPr>
          <w:p w:rsidR="00AE24AA" w:rsidRPr="002A1BD5" w:rsidRDefault="00AE24AA" w:rsidP="00AE24AA">
            <w:r w:rsidRPr="002A1BD5">
              <w:t>Автомобильная шина 195/65 R-15C</w:t>
            </w:r>
          </w:p>
        </w:tc>
        <w:tc>
          <w:tcPr>
            <w:tcW w:w="6438" w:type="dxa"/>
            <w:vAlign w:val="center"/>
          </w:tcPr>
          <w:p w:rsidR="00AE24AA" w:rsidRPr="00E9005B" w:rsidRDefault="00AE24AA" w:rsidP="00AE24A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AE24AA" w:rsidRPr="00576215" w:rsidRDefault="00AE24AA" w:rsidP="00AE24A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417A05" w:rsidRDefault="00417A05" w:rsidP="00417A05">
      <w:pPr>
        <w:pStyle w:val="FootnoteText"/>
        <w:widowControl w:val="0"/>
        <w:jc w:val="both"/>
        <w:rPr>
          <w:rFonts w:ascii="GHEA Grapalat" w:hAnsi="GHEA Grapalat"/>
          <w:i/>
          <w:lang w:val="en-US"/>
        </w:rPr>
      </w:pPr>
    </w:p>
    <w:p w:rsidR="00417A05" w:rsidRPr="008842CE" w:rsidRDefault="00417A05" w:rsidP="00417A05">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17A05" w:rsidRPr="008842CE" w:rsidRDefault="00417A05" w:rsidP="00417A05">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17A05" w:rsidRPr="00233514" w:rsidRDefault="00417A05" w:rsidP="00417A05">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17A05" w:rsidRPr="00B138F3" w:rsidTr="00EA176E">
        <w:trPr>
          <w:jc w:val="center"/>
        </w:trPr>
        <w:tc>
          <w:tcPr>
            <w:tcW w:w="4536"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ПОКУПАТЕЛЬ</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lastRenderedPageBreak/>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17A05" w:rsidRPr="00B138F3" w:rsidRDefault="00417A05" w:rsidP="00EA176E">
            <w:pPr>
              <w:widowControl w:val="0"/>
              <w:spacing w:after="160"/>
              <w:jc w:val="center"/>
              <w:rPr>
                <w:rFonts w:ascii="GHEA Grapalat" w:hAnsi="GHEA Grapalat"/>
              </w:rPr>
            </w:pPr>
          </w:p>
        </w:tc>
        <w:tc>
          <w:tcPr>
            <w:tcW w:w="4343" w:type="dxa"/>
          </w:tcPr>
          <w:p w:rsidR="00417A05" w:rsidRPr="00B138F3" w:rsidRDefault="00417A05" w:rsidP="00EA176E">
            <w:pPr>
              <w:widowControl w:val="0"/>
              <w:spacing w:after="160"/>
              <w:jc w:val="center"/>
              <w:rPr>
                <w:rFonts w:ascii="GHEA Grapalat" w:hAnsi="GHEA Grapalat" w:cs="Sylfaen"/>
                <w:b/>
                <w:bCs/>
              </w:rPr>
            </w:pPr>
            <w:r w:rsidRPr="00B138F3">
              <w:rPr>
                <w:rFonts w:ascii="GHEA Grapalat" w:hAnsi="GHEA Grapalat"/>
                <w:b/>
              </w:rPr>
              <w:t>ПРОДАВЕЦ</w:t>
            </w:r>
          </w:p>
          <w:p w:rsidR="00417A05" w:rsidRPr="00B138F3" w:rsidRDefault="00417A05" w:rsidP="00EA176E">
            <w:pPr>
              <w:widowControl w:val="0"/>
              <w:jc w:val="center"/>
              <w:rPr>
                <w:rFonts w:ascii="GHEA Grapalat" w:hAnsi="GHEA Grapalat"/>
                <w:lang w:val="en-US"/>
              </w:rPr>
            </w:pPr>
            <w:r w:rsidRPr="00B138F3">
              <w:rPr>
                <w:rFonts w:ascii="GHEA Grapalat" w:hAnsi="GHEA Grapalat"/>
                <w:lang w:val="en-US"/>
              </w:rPr>
              <w:lastRenderedPageBreak/>
              <w:t>______________________</w:t>
            </w:r>
          </w:p>
          <w:p w:rsidR="00417A05" w:rsidRPr="00B138F3" w:rsidRDefault="00417A05" w:rsidP="00EA176E">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17A05" w:rsidRPr="00B138F3" w:rsidRDefault="00417A05" w:rsidP="00417A05">
      <w:pPr>
        <w:widowControl w:val="0"/>
        <w:spacing w:after="160"/>
        <w:rPr>
          <w:rFonts w:ascii="GHEA Grapalat" w:hAnsi="GHEA Grapalat"/>
        </w:rPr>
        <w:sectPr w:rsidR="00417A05" w:rsidRPr="00B138F3" w:rsidSect="00EA176E">
          <w:footnotePr>
            <w:pos w:val="beneathText"/>
          </w:footnotePr>
          <w:pgSz w:w="16838" w:h="11906" w:orient="landscape" w:code="9"/>
          <w:pgMar w:top="630" w:right="1418" w:bottom="1418" w:left="1418" w:header="561" w:footer="561" w:gutter="0"/>
          <w:cols w:space="720"/>
        </w:sectPr>
      </w:pPr>
    </w:p>
    <w:p w:rsidR="00417A05" w:rsidRPr="00B138F3" w:rsidRDefault="00417A05" w:rsidP="00417A05">
      <w:pPr>
        <w:widowControl w:val="0"/>
        <w:spacing w:after="160"/>
        <w:jc w:val="right"/>
        <w:rPr>
          <w:rFonts w:ascii="GHEA Grapalat" w:hAnsi="GHEA Grapalat"/>
          <w:i/>
        </w:rPr>
      </w:pPr>
      <w:r w:rsidRPr="00B138F3">
        <w:rPr>
          <w:rFonts w:ascii="GHEA Grapalat" w:hAnsi="GHEA Grapalat"/>
          <w:i/>
        </w:rPr>
        <w:lastRenderedPageBreak/>
        <w:t>Приложение № 3</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CE403F">
        <w:rPr>
          <w:rFonts w:ascii="GHEA Grapalat" w:hAnsi="GHEA Grapalat"/>
          <w:b/>
        </w:rPr>
        <w:t>25/3</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D83F47" w:rsidRPr="00CE403F">
        <w:rPr>
          <w:rFonts w:ascii="GHEA Grapalat" w:hAnsi="GHEA Grapalat"/>
          <w:i/>
        </w:rPr>
        <w:t xml:space="preserve"> </w:t>
      </w:r>
      <w:r w:rsidRPr="00FD14D7">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17A05" w:rsidRPr="00B138F3" w:rsidTr="00EA176E">
        <w:trPr>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Сторона договора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Заказчик </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__________________________________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место нахождения 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Р/С_______________________________</w:t>
            </w:r>
          </w:p>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УНН______________________________</w:t>
            </w:r>
          </w:p>
        </w:tc>
      </w:tr>
    </w:tbl>
    <w:p w:rsidR="00417A05" w:rsidRPr="00B138F3" w:rsidRDefault="00417A05" w:rsidP="00417A05">
      <w:pPr>
        <w:widowControl w:val="0"/>
        <w:spacing w:after="160"/>
        <w:ind w:firstLine="375"/>
        <w:rPr>
          <w:rFonts w:ascii="GHEA Grapalat" w:hAnsi="GHEA Grapalat"/>
          <w:iCs/>
        </w:rPr>
      </w:pPr>
    </w:p>
    <w:p w:rsidR="00417A05" w:rsidRPr="00B138F3" w:rsidRDefault="00417A05" w:rsidP="00417A05">
      <w:pPr>
        <w:widowControl w:val="0"/>
        <w:spacing w:after="160"/>
        <w:ind w:left="567" w:right="467"/>
        <w:jc w:val="center"/>
        <w:rPr>
          <w:rFonts w:ascii="GHEA Grapalat" w:hAnsi="GHEA Grapalat"/>
          <w:iCs/>
        </w:rPr>
      </w:pPr>
      <w:r w:rsidRPr="00B138F3">
        <w:rPr>
          <w:rFonts w:ascii="GHEA Grapalat" w:hAnsi="GHEA Grapalat"/>
          <w:b/>
        </w:rPr>
        <w:t>АКТ №</w:t>
      </w:r>
    </w:p>
    <w:p w:rsidR="00417A05" w:rsidRPr="00B138F3" w:rsidRDefault="00417A05" w:rsidP="00417A05">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17A05" w:rsidRPr="00B138F3" w:rsidRDefault="00417A05" w:rsidP="00417A05">
      <w:pPr>
        <w:pStyle w:val="BodyTextIndent"/>
        <w:widowControl w:val="0"/>
        <w:spacing w:after="160" w:line="240" w:lineRule="auto"/>
        <w:ind w:firstLine="0"/>
        <w:jc w:val="center"/>
        <w:rPr>
          <w:rFonts w:ascii="GHEA Grapalat" w:hAnsi="GHEA Grapalat"/>
          <w:b/>
          <w:bCs/>
          <w:iCs/>
          <w:sz w:val="24"/>
          <w:szCs w:val="24"/>
        </w:rPr>
      </w:pPr>
    </w:p>
    <w:p w:rsidR="00417A05" w:rsidRPr="00B138F3" w:rsidRDefault="00417A05" w:rsidP="00417A05">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17A05" w:rsidRPr="00B138F3" w:rsidRDefault="00417A05" w:rsidP="00417A05">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17A05" w:rsidRPr="00B138F3" w:rsidRDefault="00417A05" w:rsidP="00417A05">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17A05" w:rsidRPr="00B138F3" w:rsidRDefault="00417A05" w:rsidP="00417A05">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17A05" w:rsidRPr="00B138F3" w:rsidTr="00EA176E">
        <w:trPr>
          <w:jc w:val="center"/>
        </w:trPr>
        <w:tc>
          <w:tcPr>
            <w:tcW w:w="442"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17A05" w:rsidRPr="00B138F3" w:rsidRDefault="00417A05" w:rsidP="00EA17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17A05" w:rsidRPr="00B138F3" w:rsidTr="00EA176E">
        <w:trPr>
          <w:jc w:val="center"/>
        </w:trPr>
        <w:tc>
          <w:tcPr>
            <w:tcW w:w="442" w:type="dxa"/>
            <w:vMerge/>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17A05" w:rsidRPr="00B138F3" w:rsidTr="00EA176E">
        <w:trPr>
          <w:trHeight w:val="1105"/>
          <w:jc w:val="center"/>
        </w:trPr>
        <w:tc>
          <w:tcPr>
            <w:tcW w:w="442" w:type="dxa"/>
            <w:vMerge/>
            <w:tcBorders>
              <w:bottom w:val="single" w:sz="4" w:space="0" w:color="auto"/>
            </w:tcBorders>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r w:rsidR="00417A05" w:rsidRPr="00B138F3" w:rsidTr="00EA176E">
        <w:trPr>
          <w:jc w:val="center"/>
        </w:trPr>
        <w:tc>
          <w:tcPr>
            <w:tcW w:w="442"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17A05" w:rsidRPr="00B138F3" w:rsidRDefault="00417A05" w:rsidP="00EA176E">
            <w:pPr>
              <w:pStyle w:val="NormalWeb"/>
              <w:widowControl w:val="0"/>
              <w:spacing w:before="0" w:beforeAutospacing="0" w:after="120" w:afterAutospacing="0"/>
              <w:jc w:val="center"/>
              <w:rPr>
                <w:rFonts w:ascii="GHEA Grapalat" w:hAnsi="GHEA Grapalat"/>
                <w:sz w:val="16"/>
                <w:szCs w:val="16"/>
              </w:rPr>
            </w:pPr>
          </w:p>
        </w:tc>
      </w:tr>
    </w:tbl>
    <w:p w:rsidR="00417A05" w:rsidRPr="00B138F3" w:rsidRDefault="00417A05" w:rsidP="00417A05">
      <w:pPr>
        <w:widowControl w:val="0"/>
        <w:spacing w:after="160"/>
        <w:ind w:firstLine="375"/>
        <w:jc w:val="both"/>
        <w:rPr>
          <w:rFonts w:ascii="GHEA Grapalat" w:hAnsi="GHEA Grapalat" w:cs="Arial"/>
          <w:iCs/>
          <w:lang w:val="en-US"/>
        </w:rPr>
      </w:pPr>
    </w:p>
    <w:p w:rsidR="00417A05" w:rsidRPr="00B138F3" w:rsidRDefault="00417A05" w:rsidP="00417A05">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17A05" w:rsidRPr="00B138F3" w:rsidRDefault="00417A05" w:rsidP="00417A05">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7A05" w:rsidRPr="00B138F3" w:rsidTr="00EA176E">
        <w:trPr>
          <w:trHeight w:val="266"/>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Товар принят</w:t>
            </w:r>
          </w:p>
        </w:tc>
      </w:tr>
      <w:tr w:rsidR="00417A05" w:rsidRPr="00B138F3" w:rsidTr="00EA176E">
        <w:trPr>
          <w:trHeight w:val="47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17A05" w:rsidRPr="00B138F3" w:rsidTr="00EA176E">
        <w:trPr>
          <w:trHeight w:val="503"/>
          <w:tblCellSpacing w:w="7" w:type="dxa"/>
          <w:jc w:val="center"/>
        </w:trPr>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 xml:space="preserve">______________________ </w:t>
            </w:r>
          </w:p>
          <w:p w:rsidR="00417A05" w:rsidRPr="00B138F3" w:rsidRDefault="00417A05" w:rsidP="00EA176E">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iCs/>
              </w:rPr>
            </w:pPr>
            <w:r w:rsidRPr="00B138F3">
              <w:rPr>
                <w:rFonts w:ascii="GHEA Grapalat" w:hAnsi="GHEA Grapalat"/>
              </w:rPr>
              <w:t>_______________________</w:t>
            </w:r>
          </w:p>
          <w:p w:rsidR="00417A05" w:rsidRPr="00B138F3" w:rsidRDefault="00417A05" w:rsidP="00EA176E">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17A05" w:rsidRPr="00B138F3" w:rsidTr="00EA176E">
        <w:trPr>
          <w:trHeight w:val="281"/>
          <w:tblCellSpacing w:w="7" w:type="dxa"/>
          <w:jc w:val="center"/>
        </w:trPr>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17A05" w:rsidRPr="00B138F3" w:rsidRDefault="00417A05" w:rsidP="00EA176E">
            <w:pPr>
              <w:widowControl w:val="0"/>
              <w:spacing w:after="160"/>
              <w:jc w:val="center"/>
              <w:rPr>
                <w:rFonts w:ascii="GHEA Grapalat" w:hAnsi="GHEA Grapalat"/>
                <w:iCs/>
              </w:rPr>
            </w:pPr>
            <w:r w:rsidRPr="00B138F3">
              <w:rPr>
                <w:rFonts w:ascii="GHEA Grapalat" w:hAnsi="GHEA Grapalat"/>
              </w:rPr>
              <w:t>М. П.</w:t>
            </w:r>
          </w:p>
        </w:tc>
      </w:tr>
    </w:tbl>
    <w:p w:rsidR="00417A05" w:rsidRPr="00B138F3" w:rsidRDefault="00417A05" w:rsidP="00417A05">
      <w:pPr>
        <w:widowControl w:val="0"/>
        <w:spacing w:after="160"/>
        <w:jc w:val="right"/>
        <w:rPr>
          <w:rFonts w:ascii="GHEA Grapalat" w:hAnsi="GHEA Grapalat" w:cs="Sylfaen"/>
          <w:b/>
        </w:rPr>
      </w:pPr>
    </w:p>
    <w:p w:rsidR="00417A05" w:rsidRPr="00B138F3" w:rsidRDefault="00417A05" w:rsidP="00417A05">
      <w:pPr>
        <w:rPr>
          <w:rFonts w:ascii="GHEA Grapalat" w:hAnsi="GHEA Grapalat" w:cs="Sylfaen"/>
          <w:b/>
        </w:rPr>
      </w:pPr>
      <w:r w:rsidRPr="00B138F3">
        <w:rPr>
          <w:rFonts w:ascii="GHEA Grapalat" w:hAnsi="GHEA Grapalat" w:cs="Sylfaen"/>
          <w:b/>
        </w:rPr>
        <w:br w:type="page"/>
      </w:r>
    </w:p>
    <w:p w:rsidR="00417A05" w:rsidRPr="00B138F3" w:rsidRDefault="00417A05" w:rsidP="00417A05">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17A05" w:rsidRPr="00AA5BD2" w:rsidRDefault="00417A05" w:rsidP="00417A05">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CE403F">
        <w:rPr>
          <w:rFonts w:ascii="GHEA Grapalat" w:hAnsi="GHEA Grapalat"/>
          <w:b/>
        </w:rPr>
        <w:t>25/3</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C117A5" w:rsidRPr="00885259">
        <w:rPr>
          <w:rFonts w:ascii="GHEA Grapalat" w:hAnsi="GHEA Grapalat"/>
          <w:i/>
        </w:rPr>
        <w:t xml:space="preserve"> </w:t>
      </w:r>
      <w:r w:rsidRPr="00AA5BD2">
        <w:rPr>
          <w:rFonts w:ascii="GHEA Grapalat" w:hAnsi="GHEA Grapalat"/>
          <w:i/>
        </w:rPr>
        <w:t>г.</w:t>
      </w:r>
    </w:p>
    <w:p w:rsidR="00417A05" w:rsidRPr="00B138F3" w:rsidRDefault="00417A05" w:rsidP="00417A05">
      <w:pPr>
        <w:widowControl w:val="0"/>
        <w:tabs>
          <w:tab w:val="left" w:pos="360"/>
          <w:tab w:val="left" w:pos="540"/>
        </w:tabs>
        <w:spacing w:after="160"/>
        <w:jc w:val="center"/>
        <w:rPr>
          <w:rFonts w:ascii="GHEA Grapalat" w:hAnsi="GHEA Grapalat" w:cs="Sylfaen"/>
          <w:b/>
          <w:bCs/>
        </w:rPr>
      </w:pPr>
    </w:p>
    <w:p w:rsidR="00417A05" w:rsidRPr="00B138F3" w:rsidRDefault="00417A05" w:rsidP="00417A05">
      <w:pPr>
        <w:widowControl w:val="0"/>
        <w:spacing w:after="160"/>
        <w:jc w:val="center"/>
        <w:rPr>
          <w:rFonts w:ascii="GHEA Grapalat" w:hAnsi="GHEA Grapalat" w:cs="Sylfaen"/>
          <w:bCs/>
        </w:rPr>
      </w:pPr>
      <w:r w:rsidRPr="00B138F3">
        <w:rPr>
          <w:rFonts w:ascii="GHEA Grapalat" w:hAnsi="GHEA Grapalat"/>
        </w:rPr>
        <w:t>АКТ №———</w:t>
      </w:r>
    </w:p>
    <w:p w:rsidR="00417A05" w:rsidRPr="00B138F3" w:rsidRDefault="00417A05" w:rsidP="00417A05">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17A05" w:rsidRPr="00B138F3" w:rsidRDefault="00417A05" w:rsidP="00417A05">
      <w:pPr>
        <w:widowControl w:val="0"/>
        <w:tabs>
          <w:tab w:val="left" w:pos="360"/>
          <w:tab w:val="left" w:pos="540"/>
        </w:tabs>
        <w:spacing w:after="160"/>
        <w:jc w:val="center"/>
        <w:rPr>
          <w:rFonts w:ascii="GHEA Grapalat" w:hAnsi="GHEA Grapalat" w:cs="Sylfaen"/>
        </w:rPr>
      </w:pPr>
    </w:p>
    <w:p w:rsidR="00417A05" w:rsidRPr="00B138F3" w:rsidRDefault="00417A05" w:rsidP="00417A05">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17A05" w:rsidRPr="00B138F3" w:rsidRDefault="00417A05" w:rsidP="00417A05">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17A05" w:rsidRPr="00B138F3" w:rsidRDefault="00417A05" w:rsidP="00417A05">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17A05" w:rsidRPr="00B138F3" w:rsidRDefault="00417A05" w:rsidP="00417A05">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17A05" w:rsidRPr="00B138F3" w:rsidRDefault="00417A05" w:rsidP="00417A05">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17A05" w:rsidRPr="00B138F3" w:rsidRDefault="00417A05" w:rsidP="00417A05">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17A05" w:rsidRPr="00B138F3" w:rsidRDefault="00417A05" w:rsidP="00417A05">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7A05" w:rsidRPr="00B138F3" w:rsidTr="00EA176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7A05" w:rsidRPr="00B138F3" w:rsidRDefault="00417A05" w:rsidP="00EA176E">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r w:rsidR="00417A05" w:rsidRPr="00B138F3" w:rsidTr="00EA176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7A05" w:rsidRPr="00B138F3" w:rsidRDefault="00417A05" w:rsidP="00EA176E">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7A05" w:rsidRPr="00B138F3" w:rsidRDefault="00417A05" w:rsidP="00EA176E">
            <w:pPr>
              <w:widowControl w:val="0"/>
              <w:spacing w:after="120"/>
              <w:jc w:val="center"/>
              <w:rPr>
                <w:rFonts w:ascii="GHEA Grapalat" w:hAnsi="GHEA Grapalat" w:cs="Sylfaen"/>
                <w:sz w:val="20"/>
                <w:szCs w:val="20"/>
              </w:rPr>
            </w:pPr>
          </w:p>
        </w:tc>
      </w:tr>
    </w:tbl>
    <w:p w:rsidR="00417A05" w:rsidRPr="00B138F3" w:rsidRDefault="00417A05" w:rsidP="00417A05">
      <w:pPr>
        <w:widowControl w:val="0"/>
        <w:tabs>
          <w:tab w:val="left" w:pos="360"/>
          <w:tab w:val="left" w:pos="540"/>
        </w:tabs>
        <w:spacing w:after="160"/>
        <w:jc w:val="both"/>
        <w:rPr>
          <w:rFonts w:ascii="GHEA Grapalat" w:hAnsi="GHEA Grapalat" w:cs="Sylfaen"/>
        </w:rPr>
      </w:pPr>
    </w:p>
    <w:p w:rsidR="00417A05" w:rsidRPr="00B138F3" w:rsidRDefault="00417A05" w:rsidP="00417A05">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17A05" w:rsidRDefault="00417A05" w:rsidP="00417A05">
      <w:pPr>
        <w:rPr>
          <w:rFonts w:ascii="GHEA Grapalat" w:hAnsi="GHEA Grapalat"/>
        </w:rPr>
      </w:pPr>
      <w:r>
        <w:rPr>
          <w:rFonts w:ascii="GHEA Grapalat" w:hAnsi="GHEA Grapalat"/>
        </w:rPr>
        <w:t xml:space="preserve">                                                       </w:t>
      </w:r>
    </w:p>
    <w:p w:rsidR="00417A05" w:rsidRPr="00B138F3" w:rsidRDefault="00417A05" w:rsidP="00417A05">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17A05" w:rsidRPr="00B138F3" w:rsidRDefault="00417A05" w:rsidP="00417A05">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17A05" w:rsidRPr="00B138F3" w:rsidTr="00EA176E">
        <w:tc>
          <w:tcPr>
            <w:tcW w:w="4450"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417A05" w:rsidRPr="00B138F3" w:rsidRDefault="00417A05" w:rsidP="00EA176E">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17A05" w:rsidRPr="00B138F3" w:rsidRDefault="00417A05" w:rsidP="00417A05">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17A05" w:rsidRPr="00B138F3" w:rsidRDefault="00417A05" w:rsidP="00417A05">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17A05" w:rsidRPr="00B138F3" w:rsidTr="00EA176E">
        <w:trPr>
          <w:tblCellSpacing w:w="7" w:type="dxa"/>
          <w:jc w:val="center"/>
        </w:trPr>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 xml:space="preserve">___________________________ </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17A05" w:rsidRPr="00B138F3" w:rsidRDefault="00417A05" w:rsidP="00EA176E">
            <w:pPr>
              <w:widowControl w:val="0"/>
              <w:jc w:val="center"/>
              <w:rPr>
                <w:rFonts w:ascii="GHEA Grapalat" w:hAnsi="GHEA Grapalat" w:cs="GHEA Grapalat"/>
              </w:rPr>
            </w:pPr>
            <w:r w:rsidRPr="00B138F3">
              <w:rPr>
                <w:rFonts w:ascii="GHEA Grapalat" w:hAnsi="GHEA Grapalat"/>
              </w:rPr>
              <w:t>___________________________</w:t>
            </w:r>
          </w:p>
          <w:p w:rsidR="00417A05" w:rsidRPr="00B138F3" w:rsidRDefault="00417A05" w:rsidP="00EA176E">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17A05" w:rsidRPr="00B138F3" w:rsidRDefault="00417A05" w:rsidP="00417A05">
      <w:pPr>
        <w:widowControl w:val="0"/>
        <w:spacing w:after="160"/>
        <w:ind w:left="-142" w:firstLine="142"/>
        <w:jc w:val="center"/>
        <w:rPr>
          <w:rFonts w:ascii="GHEA Grapalat" w:hAnsi="GHEA Grapalat" w:cs="Sylfaen"/>
          <w:b/>
        </w:rPr>
      </w:pPr>
    </w:p>
    <w:p w:rsidR="00417A05" w:rsidRPr="00B138F3" w:rsidRDefault="00417A05" w:rsidP="00417A05">
      <w:pPr>
        <w:widowControl w:val="0"/>
        <w:spacing w:after="160"/>
        <w:ind w:left="-142" w:firstLine="142"/>
        <w:jc w:val="center"/>
        <w:rPr>
          <w:rFonts w:ascii="GHEA Grapalat" w:hAnsi="GHEA Grapalat" w:cs="Sylfaen"/>
          <w:b/>
        </w:rPr>
      </w:pPr>
    </w:p>
    <w:p w:rsidR="00417A05" w:rsidRPr="00B138F3" w:rsidRDefault="00417A05" w:rsidP="00FD14D7">
      <w:pPr>
        <w:widowControl w:val="0"/>
        <w:spacing w:after="160"/>
        <w:ind w:firstLine="709"/>
        <w:jc w:val="both"/>
        <w:rPr>
          <w:rFonts w:ascii="GHEA Grapalat" w:hAnsi="GHEA Grapalat" w:cs="Sylfaen"/>
          <w:b/>
        </w:rPr>
      </w:pPr>
    </w:p>
    <w:sectPr w:rsidR="00417A05" w:rsidRPr="00B138F3" w:rsidSect="00FD14D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B06" w:rsidRDefault="004A4B06">
      <w:r>
        <w:separator/>
      </w:r>
    </w:p>
  </w:endnote>
  <w:endnote w:type="continuationSeparator" w:id="0">
    <w:p w:rsidR="004A4B06" w:rsidRDefault="004A4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336F57" w:rsidRPr="00C861E9" w:rsidRDefault="00336F5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A08BC">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B06" w:rsidRDefault="004A4B06">
      <w:r>
        <w:separator/>
      </w:r>
    </w:p>
  </w:footnote>
  <w:footnote w:type="continuationSeparator" w:id="0">
    <w:p w:rsidR="004A4B06" w:rsidRDefault="004A4B06">
      <w:r>
        <w:continuationSeparator/>
      </w:r>
    </w:p>
  </w:footnote>
  <w:footnote w:id="1">
    <w:p w:rsidR="00336F57" w:rsidRPr="00CD6B60" w:rsidRDefault="00336F57"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336F57" w:rsidRPr="00CD6B60" w:rsidRDefault="00336F5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36F57" w:rsidRPr="00CD6B60" w:rsidRDefault="00336F5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36F57" w:rsidRPr="00CD6B60" w:rsidRDefault="00336F57"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336F57" w:rsidRPr="00CA2B01" w:rsidRDefault="00336F57"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336F57" w:rsidRPr="00CA2B01" w:rsidRDefault="00336F57"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336F57" w:rsidRPr="00CA2B01" w:rsidRDefault="00336F5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336F57" w:rsidRPr="005D5092" w:rsidRDefault="00336F57"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336F57" w:rsidRPr="0034222E" w:rsidDel="00932115" w:rsidRDefault="00336F57" w:rsidP="00AF1F59">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336F57" w:rsidRPr="00FE2AA4" w:rsidRDefault="00336F5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336F57" w:rsidRPr="008842CE" w:rsidRDefault="00336F57"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36F57" w:rsidRPr="000811C1" w:rsidRDefault="00336F57">
      <w:pPr>
        <w:pStyle w:val="FootnoteText"/>
        <w:rPr>
          <w:lang w:val="af-ZA"/>
        </w:rPr>
      </w:pPr>
    </w:p>
  </w:footnote>
  <w:footnote w:id="6">
    <w:p w:rsidR="00336F57" w:rsidRPr="004A4643" w:rsidRDefault="00336F57" w:rsidP="00367A7C">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336F57" w:rsidRPr="008E4439" w:rsidRDefault="00336F57"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336F57" w:rsidRPr="000811C1" w:rsidRDefault="00336F57" w:rsidP="0027573B">
      <w:pPr>
        <w:pStyle w:val="FootnoteText"/>
        <w:rPr>
          <w:rFonts w:ascii="Sylfaen" w:hAnsi="Sylfaen"/>
          <w:sz w:val="18"/>
          <w:szCs w:val="18"/>
        </w:rPr>
      </w:pPr>
    </w:p>
  </w:footnote>
  <w:footnote w:id="8">
    <w:p w:rsidR="00336F57" w:rsidRPr="00A31673" w:rsidRDefault="00336F5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336F57" w:rsidRPr="008416BA" w:rsidRDefault="00336F57"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36F57" w:rsidRDefault="00336F57" w:rsidP="006B3E56">
      <w:pPr>
        <w:jc w:val="both"/>
      </w:pPr>
    </w:p>
    <w:p w:rsidR="00336F57" w:rsidRPr="008B70EB" w:rsidRDefault="00336F57"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336F57" w:rsidRPr="008B70EB" w:rsidRDefault="00336F57"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336F57" w:rsidRPr="008B70EB" w:rsidRDefault="00336F5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336F57" w:rsidRDefault="00336F57" w:rsidP="00637230">
      <w:pPr>
        <w:jc w:val="both"/>
        <w:rPr>
          <w:rFonts w:asciiTheme="minorHAnsi" w:hAnsiTheme="minorHAnsi"/>
          <w:lang w:val="af-ZA"/>
        </w:rPr>
      </w:pPr>
    </w:p>
  </w:footnote>
  <w:footnote w:id="10">
    <w:p w:rsidR="00336F57" w:rsidRPr="00D3436F" w:rsidRDefault="00336F5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36F57" w:rsidRPr="00D3436F" w:rsidRDefault="00336F57">
      <w:pPr>
        <w:pStyle w:val="FootnoteText"/>
        <w:rPr>
          <w:lang w:val="es-ES"/>
        </w:rPr>
      </w:pPr>
    </w:p>
  </w:footnote>
  <w:footnote w:id="11">
    <w:p w:rsidR="00336F57" w:rsidRPr="008842CE" w:rsidRDefault="00336F57" w:rsidP="003D2FE2">
      <w:pPr>
        <w:pStyle w:val="FootnoteText"/>
        <w:jc w:val="both"/>
      </w:pPr>
    </w:p>
  </w:footnote>
  <w:footnote w:id="12">
    <w:p w:rsidR="00336F57" w:rsidRPr="00D3436F" w:rsidRDefault="00336F57" w:rsidP="00417A05">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3">
    <w:p w:rsidR="00336F57" w:rsidRPr="00402BC3" w:rsidRDefault="00336F57" w:rsidP="00417A05">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36F57" w:rsidRPr="00552088" w:rsidRDefault="00336F57" w:rsidP="00417A05">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36F57" w:rsidRPr="00D3436F" w:rsidRDefault="00336F57" w:rsidP="00417A05">
      <w:pPr>
        <w:pStyle w:val="FootnoteText"/>
        <w:rPr>
          <w:lang w:val="hy-AM"/>
        </w:rPr>
      </w:pPr>
    </w:p>
  </w:footnote>
  <w:footnote w:id="14">
    <w:p w:rsidR="00336F57" w:rsidRPr="00D3436F" w:rsidRDefault="00336F57" w:rsidP="00417A05">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336F57" w:rsidRPr="008842CE" w:rsidRDefault="00336F57" w:rsidP="00417A05">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36F57" w:rsidRPr="00D3436F" w:rsidRDefault="00336F57" w:rsidP="00417A05">
      <w:pPr>
        <w:pStyle w:val="FootnoteText"/>
        <w:rPr>
          <w:lang w:val="hy-AM"/>
        </w:rPr>
      </w:pPr>
    </w:p>
  </w:footnote>
  <w:footnote w:id="16">
    <w:p w:rsidR="00336F57" w:rsidRPr="008842CE" w:rsidRDefault="00336F57" w:rsidP="00417A05">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36F57" w:rsidRPr="008842CE" w:rsidRDefault="00336F57" w:rsidP="00417A05">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36F57" w:rsidRPr="00D3436F" w:rsidRDefault="00336F57" w:rsidP="00417A05">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 w:numId="3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021"/>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382"/>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088"/>
    <w:rsid w:val="00027166"/>
    <w:rsid w:val="0002741C"/>
    <w:rsid w:val="000275BF"/>
    <w:rsid w:val="0002794E"/>
    <w:rsid w:val="00030D40"/>
    <w:rsid w:val="000312D9"/>
    <w:rsid w:val="000313A6"/>
    <w:rsid w:val="0003166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0E52"/>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2C9"/>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DE7"/>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C8"/>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460"/>
    <w:rsid w:val="000D07E4"/>
    <w:rsid w:val="000D10F1"/>
    <w:rsid w:val="000D13A5"/>
    <w:rsid w:val="000D16B6"/>
    <w:rsid w:val="000D1BED"/>
    <w:rsid w:val="000D2527"/>
    <w:rsid w:val="000D2D8A"/>
    <w:rsid w:val="000D3188"/>
    <w:rsid w:val="000D34C8"/>
    <w:rsid w:val="000D3A4C"/>
    <w:rsid w:val="000D3B6D"/>
    <w:rsid w:val="000D3BE0"/>
    <w:rsid w:val="000D4471"/>
    <w:rsid w:val="000D48B6"/>
    <w:rsid w:val="000D4D0B"/>
    <w:rsid w:val="000D5766"/>
    <w:rsid w:val="000D58B9"/>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9B"/>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3A"/>
    <w:rsid w:val="000F7AE0"/>
    <w:rsid w:val="0010050E"/>
    <w:rsid w:val="001005B0"/>
    <w:rsid w:val="0010067B"/>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BC2"/>
    <w:rsid w:val="00116F24"/>
    <w:rsid w:val="00117020"/>
    <w:rsid w:val="00117833"/>
    <w:rsid w:val="00117964"/>
    <w:rsid w:val="00117DAA"/>
    <w:rsid w:val="00122FC9"/>
    <w:rsid w:val="00123294"/>
    <w:rsid w:val="001235E7"/>
    <w:rsid w:val="00123F5E"/>
    <w:rsid w:val="00124461"/>
    <w:rsid w:val="00125AA6"/>
    <w:rsid w:val="00126D48"/>
    <w:rsid w:val="001272AE"/>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7B"/>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391"/>
    <w:rsid w:val="001647D2"/>
    <w:rsid w:val="001649C8"/>
    <w:rsid w:val="00164BBC"/>
    <w:rsid w:val="0016519F"/>
    <w:rsid w:val="00166DDC"/>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8BC"/>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4C69"/>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0E4"/>
    <w:rsid w:val="001D7228"/>
    <w:rsid w:val="001D74FA"/>
    <w:rsid w:val="001D78C5"/>
    <w:rsid w:val="001E0216"/>
    <w:rsid w:val="001E06D6"/>
    <w:rsid w:val="001E0BC2"/>
    <w:rsid w:val="001E1D4C"/>
    <w:rsid w:val="001E23D5"/>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485"/>
    <w:rsid w:val="001F0B18"/>
    <w:rsid w:val="001F0DAB"/>
    <w:rsid w:val="001F0F81"/>
    <w:rsid w:val="001F1DF0"/>
    <w:rsid w:val="001F1DF7"/>
    <w:rsid w:val="001F24B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3A5"/>
    <w:rsid w:val="00220ACB"/>
    <w:rsid w:val="00220C7C"/>
    <w:rsid w:val="002218FE"/>
    <w:rsid w:val="00221C7B"/>
    <w:rsid w:val="0022247D"/>
    <w:rsid w:val="002227A9"/>
    <w:rsid w:val="00222CDB"/>
    <w:rsid w:val="00223F2D"/>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0E"/>
    <w:rsid w:val="0023679B"/>
    <w:rsid w:val="00236B75"/>
    <w:rsid w:val="002370BC"/>
    <w:rsid w:val="002376B5"/>
    <w:rsid w:val="0024027D"/>
    <w:rsid w:val="00240289"/>
    <w:rsid w:val="00240609"/>
    <w:rsid w:val="002406D8"/>
    <w:rsid w:val="0024186B"/>
    <w:rsid w:val="00241C72"/>
    <w:rsid w:val="00241F05"/>
    <w:rsid w:val="0024205E"/>
    <w:rsid w:val="00244B38"/>
    <w:rsid w:val="00247E10"/>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F1C"/>
    <w:rsid w:val="00263035"/>
    <w:rsid w:val="00263094"/>
    <w:rsid w:val="002638A5"/>
    <w:rsid w:val="00263D72"/>
    <w:rsid w:val="00263E28"/>
    <w:rsid w:val="0026413D"/>
    <w:rsid w:val="0026426F"/>
    <w:rsid w:val="00264D13"/>
    <w:rsid w:val="00265A4B"/>
    <w:rsid w:val="00265D18"/>
    <w:rsid w:val="00266522"/>
    <w:rsid w:val="002665A4"/>
    <w:rsid w:val="002674D5"/>
    <w:rsid w:val="0027052A"/>
    <w:rsid w:val="0027061F"/>
    <w:rsid w:val="00270D59"/>
    <w:rsid w:val="002716CA"/>
    <w:rsid w:val="00271DF6"/>
    <w:rsid w:val="0027256A"/>
    <w:rsid w:val="002737E0"/>
    <w:rsid w:val="00273A88"/>
    <w:rsid w:val="00273B4F"/>
    <w:rsid w:val="00273E01"/>
    <w:rsid w:val="00274353"/>
    <w:rsid w:val="0027499F"/>
    <w:rsid w:val="00274BCC"/>
    <w:rsid w:val="00274F0E"/>
    <w:rsid w:val="002754C4"/>
    <w:rsid w:val="0027573B"/>
    <w:rsid w:val="00276441"/>
    <w:rsid w:val="00276B03"/>
    <w:rsid w:val="0027775F"/>
    <w:rsid w:val="00277C72"/>
    <w:rsid w:val="00277F14"/>
    <w:rsid w:val="00280E91"/>
    <w:rsid w:val="00281D16"/>
    <w:rsid w:val="00282865"/>
    <w:rsid w:val="00283198"/>
    <w:rsid w:val="00283E26"/>
    <w:rsid w:val="00283F0A"/>
    <w:rsid w:val="002845EA"/>
    <w:rsid w:val="002846B1"/>
    <w:rsid w:val="00286CDB"/>
    <w:rsid w:val="00286D44"/>
    <w:rsid w:val="0028726A"/>
    <w:rsid w:val="00291919"/>
    <w:rsid w:val="00291CA2"/>
    <w:rsid w:val="00291EFF"/>
    <w:rsid w:val="002926D4"/>
    <w:rsid w:val="002929F0"/>
    <w:rsid w:val="00293A25"/>
    <w:rsid w:val="00293A76"/>
    <w:rsid w:val="00293C7D"/>
    <w:rsid w:val="002941F2"/>
    <w:rsid w:val="00294BD5"/>
    <w:rsid w:val="00294F67"/>
    <w:rsid w:val="00294FFF"/>
    <w:rsid w:val="0029515A"/>
    <w:rsid w:val="00295CCB"/>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1D1"/>
    <w:rsid w:val="002C4A44"/>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474D"/>
    <w:rsid w:val="002E530A"/>
    <w:rsid w:val="002E531D"/>
    <w:rsid w:val="002E57E8"/>
    <w:rsid w:val="002E5FDA"/>
    <w:rsid w:val="002E727E"/>
    <w:rsid w:val="002E7EE1"/>
    <w:rsid w:val="002F0984"/>
    <w:rsid w:val="002F0989"/>
    <w:rsid w:val="002F0DCF"/>
    <w:rsid w:val="002F1AB3"/>
    <w:rsid w:val="002F1DDA"/>
    <w:rsid w:val="002F1F78"/>
    <w:rsid w:val="002F2045"/>
    <w:rsid w:val="002F2657"/>
    <w:rsid w:val="002F27C9"/>
    <w:rsid w:val="002F2A55"/>
    <w:rsid w:val="002F2B23"/>
    <w:rsid w:val="002F35FE"/>
    <w:rsid w:val="002F6164"/>
    <w:rsid w:val="002F6FA0"/>
    <w:rsid w:val="002F7000"/>
    <w:rsid w:val="002F727B"/>
    <w:rsid w:val="002F7391"/>
    <w:rsid w:val="002F7A7E"/>
    <w:rsid w:val="002F7B3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ADA"/>
    <w:rsid w:val="00310B6E"/>
    <w:rsid w:val="00310DC1"/>
    <w:rsid w:val="00310ED2"/>
    <w:rsid w:val="00311076"/>
    <w:rsid w:val="0031217A"/>
    <w:rsid w:val="003141B6"/>
    <w:rsid w:val="003153FF"/>
    <w:rsid w:val="00316381"/>
    <w:rsid w:val="003163A5"/>
    <w:rsid w:val="003169A4"/>
    <w:rsid w:val="00317BD2"/>
    <w:rsid w:val="0032071C"/>
    <w:rsid w:val="003213B1"/>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57"/>
    <w:rsid w:val="00336F9A"/>
    <w:rsid w:val="0033740E"/>
    <w:rsid w:val="00337C99"/>
    <w:rsid w:val="00340083"/>
    <w:rsid w:val="00340659"/>
    <w:rsid w:val="0034073E"/>
    <w:rsid w:val="00340AB0"/>
    <w:rsid w:val="003414F9"/>
    <w:rsid w:val="00341747"/>
    <w:rsid w:val="00341A74"/>
    <w:rsid w:val="00341D7A"/>
    <w:rsid w:val="00341ED4"/>
    <w:rsid w:val="0034222E"/>
    <w:rsid w:val="003427DF"/>
    <w:rsid w:val="003436A5"/>
    <w:rsid w:val="00345909"/>
    <w:rsid w:val="003468B8"/>
    <w:rsid w:val="003468BF"/>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BAB"/>
    <w:rsid w:val="00364E7A"/>
    <w:rsid w:val="003650C5"/>
    <w:rsid w:val="0036520F"/>
    <w:rsid w:val="0036524F"/>
    <w:rsid w:val="003653B7"/>
    <w:rsid w:val="00366C4E"/>
    <w:rsid w:val="00367A7C"/>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68F"/>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0D4"/>
    <w:rsid w:val="003A2BE0"/>
    <w:rsid w:val="003A2D11"/>
    <w:rsid w:val="003A39AC"/>
    <w:rsid w:val="003A5049"/>
    <w:rsid w:val="003A5533"/>
    <w:rsid w:val="003A5989"/>
    <w:rsid w:val="003A5B8F"/>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1D3"/>
    <w:rsid w:val="003C53D4"/>
    <w:rsid w:val="003C5795"/>
    <w:rsid w:val="003C594F"/>
    <w:rsid w:val="003C5E16"/>
    <w:rsid w:val="003C61D5"/>
    <w:rsid w:val="003C635A"/>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BF1"/>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700"/>
    <w:rsid w:val="00405996"/>
    <w:rsid w:val="004068F5"/>
    <w:rsid w:val="004072C8"/>
    <w:rsid w:val="0040761D"/>
    <w:rsid w:val="0041023E"/>
    <w:rsid w:val="004110AC"/>
    <w:rsid w:val="0041124D"/>
    <w:rsid w:val="004116A0"/>
    <w:rsid w:val="00411A25"/>
    <w:rsid w:val="00411D9D"/>
    <w:rsid w:val="00413390"/>
    <w:rsid w:val="0041339D"/>
    <w:rsid w:val="00413595"/>
    <w:rsid w:val="00413B08"/>
    <w:rsid w:val="004160B9"/>
    <w:rsid w:val="00416F1E"/>
    <w:rsid w:val="0041739A"/>
    <w:rsid w:val="004175B6"/>
    <w:rsid w:val="00417A05"/>
    <w:rsid w:val="00417E48"/>
    <w:rsid w:val="00417F33"/>
    <w:rsid w:val="00421AEB"/>
    <w:rsid w:val="00422009"/>
    <w:rsid w:val="00422802"/>
    <w:rsid w:val="004246FA"/>
    <w:rsid w:val="004250DA"/>
    <w:rsid w:val="00425BAB"/>
    <w:rsid w:val="004265CE"/>
    <w:rsid w:val="00427EAA"/>
    <w:rsid w:val="004300C2"/>
    <w:rsid w:val="00431998"/>
    <w:rsid w:val="00431DA5"/>
    <w:rsid w:val="004320F2"/>
    <w:rsid w:val="00434D1C"/>
    <w:rsid w:val="0043558D"/>
    <w:rsid w:val="004361D6"/>
    <w:rsid w:val="0043641B"/>
    <w:rsid w:val="0043662A"/>
    <w:rsid w:val="00436DF8"/>
    <w:rsid w:val="004373E3"/>
    <w:rsid w:val="004377AD"/>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88E"/>
    <w:rsid w:val="0044660E"/>
    <w:rsid w:val="00447808"/>
    <w:rsid w:val="00447B76"/>
    <w:rsid w:val="00447FFD"/>
    <w:rsid w:val="004504F0"/>
    <w:rsid w:val="00450C30"/>
    <w:rsid w:val="004521BB"/>
    <w:rsid w:val="00452896"/>
    <w:rsid w:val="0045422D"/>
    <w:rsid w:val="00454D73"/>
    <w:rsid w:val="0045525D"/>
    <w:rsid w:val="004553CA"/>
    <w:rsid w:val="0045669A"/>
    <w:rsid w:val="00456B02"/>
    <w:rsid w:val="00457745"/>
    <w:rsid w:val="00460CA5"/>
    <w:rsid w:val="00460CF6"/>
    <w:rsid w:val="0046186C"/>
    <w:rsid w:val="0046188C"/>
    <w:rsid w:val="004623A3"/>
    <w:rsid w:val="00462E00"/>
    <w:rsid w:val="00463606"/>
    <w:rsid w:val="004636DA"/>
    <w:rsid w:val="00463B0B"/>
    <w:rsid w:val="0046481A"/>
    <w:rsid w:val="00464D3A"/>
    <w:rsid w:val="00464DA7"/>
    <w:rsid w:val="0046522E"/>
    <w:rsid w:val="0046586E"/>
    <w:rsid w:val="004661F8"/>
    <w:rsid w:val="00466714"/>
    <w:rsid w:val="00466F7A"/>
    <w:rsid w:val="004672FC"/>
    <w:rsid w:val="00467B47"/>
    <w:rsid w:val="00467E75"/>
    <w:rsid w:val="0047117B"/>
    <w:rsid w:val="00471867"/>
    <w:rsid w:val="004722BC"/>
    <w:rsid w:val="0047258C"/>
    <w:rsid w:val="00472963"/>
    <w:rsid w:val="00472E68"/>
    <w:rsid w:val="004732CD"/>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761"/>
    <w:rsid w:val="0049623A"/>
    <w:rsid w:val="0049655D"/>
    <w:rsid w:val="004974D8"/>
    <w:rsid w:val="004A019A"/>
    <w:rsid w:val="004A0302"/>
    <w:rsid w:val="004A0321"/>
    <w:rsid w:val="004A12B7"/>
    <w:rsid w:val="004A1734"/>
    <w:rsid w:val="004A1C5D"/>
    <w:rsid w:val="004A3051"/>
    <w:rsid w:val="004A4515"/>
    <w:rsid w:val="004A4643"/>
    <w:rsid w:val="004A4B06"/>
    <w:rsid w:val="004A51CE"/>
    <w:rsid w:val="004A5C6D"/>
    <w:rsid w:val="004A6204"/>
    <w:rsid w:val="004A712A"/>
    <w:rsid w:val="004A7722"/>
    <w:rsid w:val="004A798D"/>
    <w:rsid w:val="004B2363"/>
    <w:rsid w:val="004B2714"/>
    <w:rsid w:val="004B28E1"/>
    <w:rsid w:val="004B2F56"/>
    <w:rsid w:val="004B335F"/>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5C7"/>
    <w:rsid w:val="004E0B7B"/>
    <w:rsid w:val="004E144F"/>
    <w:rsid w:val="004E1503"/>
    <w:rsid w:val="004E1977"/>
    <w:rsid w:val="004E1B0A"/>
    <w:rsid w:val="004E1B19"/>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F39"/>
    <w:rsid w:val="005066AC"/>
    <w:rsid w:val="00506832"/>
    <w:rsid w:val="00507FEA"/>
    <w:rsid w:val="00510110"/>
    <w:rsid w:val="00510176"/>
    <w:rsid w:val="005106CC"/>
    <w:rsid w:val="00510CB7"/>
    <w:rsid w:val="005110F0"/>
    <w:rsid w:val="005111B4"/>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131C"/>
    <w:rsid w:val="0053262C"/>
    <w:rsid w:val="00532EDD"/>
    <w:rsid w:val="00533989"/>
    <w:rsid w:val="00533A69"/>
    <w:rsid w:val="00533C35"/>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06"/>
    <w:rsid w:val="00541A22"/>
    <w:rsid w:val="005422AF"/>
    <w:rsid w:val="00542491"/>
    <w:rsid w:val="00543262"/>
    <w:rsid w:val="00543BAE"/>
    <w:rsid w:val="00544728"/>
    <w:rsid w:val="00544D9F"/>
    <w:rsid w:val="005457B4"/>
    <w:rsid w:val="00545B96"/>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D33"/>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25D3"/>
    <w:rsid w:val="005C4C12"/>
    <w:rsid w:val="005C6159"/>
    <w:rsid w:val="005C63A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330"/>
    <w:rsid w:val="005E3501"/>
    <w:rsid w:val="005E3FC4"/>
    <w:rsid w:val="005E4C8D"/>
    <w:rsid w:val="005E52ED"/>
    <w:rsid w:val="005E573E"/>
    <w:rsid w:val="005E6606"/>
    <w:rsid w:val="005E6769"/>
    <w:rsid w:val="005E693E"/>
    <w:rsid w:val="005E6D42"/>
    <w:rsid w:val="005E7384"/>
    <w:rsid w:val="005E7946"/>
    <w:rsid w:val="005F0715"/>
    <w:rsid w:val="005F09CE"/>
    <w:rsid w:val="005F1793"/>
    <w:rsid w:val="005F1B08"/>
    <w:rsid w:val="005F1DBB"/>
    <w:rsid w:val="005F1F95"/>
    <w:rsid w:val="005F2336"/>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019A"/>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04E"/>
    <w:rsid w:val="0063094A"/>
    <w:rsid w:val="00630BF1"/>
    <w:rsid w:val="00630CC3"/>
    <w:rsid w:val="0063101C"/>
    <w:rsid w:val="00631432"/>
    <w:rsid w:val="00631744"/>
    <w:rsid w:val="00632AC2"/>
    <w:rsid w:val="00632EAC"/>
    <w:rsid w:val="00633389"/>
    <w:rsid w:val="006333F6"/>
    <w:rsid w:val="006335D7"/>
    <w:rsid w:val="00633E1E"/>
    <w:rsid w:val="00634509"/>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3DF"/>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BF1"/>
    <w:rsid w:val="00651E02"/>
    <w:rsid w:val="006521E5"/>
    <w:rsid w:val="00653F33"/>
    <w:rsid w:val="00654ADD"/>
    <w:rsid w:val="00654B3F"/>
    <w:rsid w:val="00654E19"/>
    <w:rsid w:val="00655890"/>
    <w:rsid w:val="00655E71"/>
    <w:rsid w:val="00655EBD"/>
    <w:rsid w:val="006567DE"/>
    <w:rsid w:val="00657208"/>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251"/>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1FEA"/>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484"/>
    <w:rsid w:val="006D4164"/>
    <w:rsid w:val="006D4448"/>
    <w:rsid w:val="006D4E1D"/>
    <w:rsid w:val="006D5516"/>
    <w:rsid w:val="006D6150"/>
    <w:rsid w:val="006D6765"/>
    <w:rsid w:val="006D7219"/>
    <w:rsid w:val="006D73FB"/>
    <w:rsid w:val="006E007C"/>
    <w:rsid w:val="006E032C"/>
    <w:rsid w:val="006E15CD"/>
    <w:rsid w:val="006E1E8F"/>
    <w:rsid w:val="006E35A0"/>
    <w:rsid w:val="006E3CF1"/>
    <w:rsid w:val="006E3D39"/>
    <w:rsid w:val="006E49D7"/>
    <w:rsid w:val="006E50E4"/>
    <w:rsid w:val="006E584E"/>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857"/>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773"/>
    <w:rsid w:val="007477E0"/>
    <w:rsid w:val="00747893"/>
    <w:rsid w:val="00747E00"/>
    <w:rsid w:val="00747F4A"/>
    <w:rsid w:val="00750406"/>
    <w:rsid w:val="0075061D"/>
    <w:rsid w:val="0075067F"/>
    <w:rsid w:val="00750AED"/>
    <w:rsid w:val="00750E05"/>
    <w:rsid w:val="00750E38"/>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67BE"/>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9F8"/>
    <w:rsid w:val="007669A4"/>
    <w:rsid w:val="0076763C"/>
    <w:rsid w:val="00767AD3"/>
    <w:rsid w:val="00767B04"/>
    <w:rsid w:val="00770287"/>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3EF4"/>
    <w:rsid w:val="00794279"/>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2107"/>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7F7B0E"/>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2F5"/>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3C8"/>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194C"/>
    <w:rsid w:val="00842193"/>
    <w:rsid w:val="00842A1A"/>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3BE"/>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5259"/>
    <w:rsid w:val="00885D2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52"/>
    <w:rsid w:val="008B4FDA"/>
    <w:rsid w:val="008B5F74"/>
    <w:rsid w:val="008B65A3"/>
    <w:rsid w:val="008B70EB"/>
    <w:rsid w:val="008B73CD"/>
    <w:rsid w:val="008B7BE2"/>
    <w:rsid w:val="008C0D41"/>
    <w:rsid w:val="008C16C2"/>
    <w:rsid w:val="008C17DA"/>
    <w:rsid w:val="008C208B"/>
    <w:rsid w:val="008C264C"/>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081"/>
    <w:rsid w:val="008E3307"/>
    <w:rsid w:val="008E3548"/>
    <w:rsid w:val="008E38E6"/>
    <w:rsid w:val="008E39C2"/>
    <w:rsid w:val="008E3B1B"/>
    <w:rsid w:val="008E3C53"/>
    <w:rsid w:val="008E3CB3"/>
    <w:rsid w:val="008E4010"/>
    <w:rsid w:val="008E43BF"/>
    <w:rsid w:val="008E4439"/>
    <w:rsid w:val="008E4477"/>
    <w:rsid w:val="008E45A5"/>
    <w:rsid w:val="008E4AA7"/>
    <w:rsid w:val="008E5B7C"/>
    <w:rsid w:val="008E60B3"/>
    <w:rsid w:val="008E6E51"/>
    <w:rsid w:val="008E6E7B"/>
    <w:rsid w:val="008F0732"/>
    <w:rsid w:val="008F07AA"/>
    <w:rsid w:val="008F15B9"/>
    <w:rsid w:val="008F166E"/>
    <w:rsid w:val="008F1F9B"/>
    <w:rsid w:val="008F2148"/>
    <w:rsid w:val="008F2365"/>
    <w:rsid w:val="008F2B76"/>
    <w:rsid w:val="008F2FF2"/>
    <w:rsid w:val="008F527F"/>
    <w:rsid w:val="008F6B74"/>
    <w:rsid w:val="008F6C26"/>
    <w:rsid w:val="00900517"/>
    <w:rsid w:val="00902D0C"/>
    <w:rsid w:val="00903382"/>
    <w:rsid w:val="00903898"/>
    <w:rsid w:val="00903A1A"/>
    <w:rsid w:val="00903BA3"/>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2F76"/>
    <w:rsid w:val="00914B4A"/>
    <w:rsid w:val="00915104"/>
    <w:rsid w:val="00915337"/>
    <w:rsid w:val="00915A97"/>
    <w:rsid w:val="009160C2"/>
    <w:rsid w:val="00916A53"/>
    <w:rsid w:val="00917234"/>
    <w:rsid w:val="00917747"/>
    <w:rsid w:val="00917FAA"/>
    <w:rsid w:val="00920009"/>
    <w:rsid w:val="0092041F"/>
    <w:rsid w:val="009229DF"/>
    <w:rsid w:val="00922B0C"/>
    <w:rsid w:val="00923711"/>
    <w:rsid w:val="00924434"/>
    <w:rsid w:val="009245F8"/>
    <w:rsid w:val="0092547C"/>
    <w:rsid w:val="00926875"/>
    <w:rsid w:val="009268A6"/>
    <w:rsid w:val="00927888"/>
    <w:rsid w:val="00927C79"/>
    <w:rsid w:val="009315A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2BF"/>
    <w:rsid w:val="00952531"/>
    <w:rsid w:val="00953ADF"/>
    <w:rsid w:val="00953F12"/>
    <w:rsid w:val="00954425"/>
    <w:rsid w:val="00954824"/>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54E"/>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16F"/>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EE5"/>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6F2"/>
    <w:rsid w:val="009C3A21"/>
    <w:rsid w:val="009C3B73"/>
    <w:rsid w:val="009C3EC5"/>
    <w:rsid w:val="009C4A72"/>
    <w:rsid w:val="009C55BB"/>
    <w:rsid w:val="009C5A1D"/>
    <w:rsid w:val="009C6103"/>
    <w:rsid w:val="009C6174"/>
    <w:rsid w:val="009C7913"/>
    <w:rsid w:val="009D0CBC"/>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1A0"/>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6C6"/>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C73"/>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1CB"/>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834"/>
    <w:rsid w:val="00A86287"/>
    <w:rsid w:val="00A8715A"/>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4BE"/>
    <w:rsid w:val="00AA697C"/>
    <w:rsid w:val="00AA6F53"/>
    <w:rsid w:val="00AA7117"/>
    <w:rsid w:val="00AA746F"/>
    <w:rsid w:val="00AA75FA"/>
    <w:rsid w:val="00AA76C5"/>
    <w:rsid w:val="00AA777D"/>
    <w:rsid w:val="00AA7805"/>
    <w:rsid w:val="00AA7ADD"/>
    <w:rsid w:val="00AB0304"/>
    <w:rsid w:val="00AB0D99"/>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32D"/>
    <w:rsid w:val="00AC0541"/>
    <w:rsid w:val="00AC082E"/>
    <w:rsid w:val="00AC30D5"/>
    <w:rsid w:val="00AC3F2F"/>
    <w:rsid w:val="00AC4EAF"/>
    <w:rsid w:val="00AC5807"/>
    <w:rsid w:val="00AC6523"/>
    <w:rsid w:val="00AC743C"/>
    <w:rsid w:val="00AC7A2E"/>
    <w:rsid w:val="00AD0BEB"/>
    <w:rsid w:val="00AD1BFE"/>
    <w:rsid w:val="00AD2081"/>
    <w:rsid w:val="00AD2788"/>
    <w:rsid w:val="00AD305B"/>
    <w:rsid w:val="00AD34C9"/>
    <w:rsid w:val="00AD432A"/>
    <w:rsid w:val="00AD522C"/>
    <w:rsid w:val="00AD57B3"/>
    <w:rsid w:val="00AD6337"/>
    <w:rsid w:val="00AD7B20"/>
    <w:rsid w:val="00AE00B8"/>
    <w:rsid w:val="00AE0514"/>
    <w:rsid w:val="00AE108B"/>
    <w:rsid w:val="00AE1606"/>
    <w:rsid w:val="00AE1E38"/>
    <w:rsid w:val="00AE224E"/>
    <w:rsid w:val="00AE24AA"/>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2C7"/>
    <w:rsid w:val="00B1537B"/>
    <w:rsid w:val="00B15493"/>
    <w:rsid w:val="00B16478"/>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466"/>
    <w:rsid w:val="00B24E4B"/>
    <w:rsid w:val="00B25447"/>
    <w:rsid w:val="00B2561E"/>
    <w:rsid w:val="00B2572B"/>
    <w:rsid w:val="00B25FC4"/>
    <w:rsid w:val="00B2681D"/>
    <w:rsid w:val="00B2752E"/>
    <w:rsid w:val="00B27601"/>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58D"/>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B8B"/>
    <w:rsid w:val="00B66C0B"/>
    <w:rsid w:val="00B67667"/>
    <w:rsid w:val="00B67C00"/>
    <w:rsid w:val="00B67CCD"/>
    <w:rsid w:val="00B70DF8"/>
    <w:rsid w:val="00B716B0"/>
    <w:rsid w:val="00B71D73"/>
    <w:rsid w:val="00B72055"/>
    <w:rsid w:val="00B733F3"/>
    <w:rsid w:val="00B738AB"/>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66C"/>
    <w:rsid w:val="00B96B73"/>
    <w:rsid w:val="00B975FA"/>
    <w:rsid w:val="00B9778A"/>
    <w:rsid w:val="00B9796D"/>
    <w:rsid w:val="00BA17C2"/>
    <w:rsid w:val="00BA249F"/>
    <w:rsid w:val="00BA2853"/>
    <w:rsid w:val="00BA2ED7"/>
    <w:rsid w:val="00BA3554"/>
    <w:rsid w:val="00BA4AEC"/>
    <w:rsid w:val="00BA504A"/>
    <w:rsid w:val="00BA622E"/>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867"/>
    <w:rsid w:val="00BD2920"/>
    <w:rsid w:val="00BD3B55"/>
    <w:rsid w:val="00BD4803"/>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4CE"/>
    <w:rsid w:val="00BF270F"/>
    <w:rsid w:val="00BF2785"/>
    <w:rsid w:val="00BF278B"/>
    <w:rsid w:val="00BF2C19"/>
    <w:rsid w:val="00BF3696"/>
    <w:rsid w:val="00BF3E44"/>
    <w:rsid w:val="00BF46D6"/>
    <w:rsid w:val="00BF4D4C"/>
    <w:rsid w:val="00BF4E90"/>
    <w:rsid w:val="00BF4FFD"/>
    <w:rsid w:val="00BF5421"/>
    <w:rsid w:val="00BF603D"/>
    <w:rsid w:val="00BF6C92"/>
    <w:rsid w:val="00BF7253"/>
    <w:rsid w:val="00BF762F"/>
    <w:rsid w:val="00BF79C6"/>
    <w:rsid w:val="00BF7AB4"/>
    <w:rsid w:val="00C003F5"/>
    <w:rsid w:val="00C008F7"/>
    <w:rsid w:val="00C00E33"/>
    <w:rsid w:val="00C010D8"/>
    <w:rsid w:val="00C024D3"/>
    <w:rsid w:val="00C029B6"/>
    <w:rsid w:val="00C03283"/>
    <w:rsid w:val="00C03431"/>
    <w:rsid w:val="00C0350C"/>
    <w:rsid w:val="00C037C5"/>
    <w:rsid w:val="00C03E1D"/>
    <w:rsid w:val="00C0413D"/>
    <w:rsid w:val="00C04176"/>
    <w:rsid w:val="00C055E0"/>
    <w:rsid w:val="00C061D3"/>
    <w:rsid w:val="00C061DC"/>
    <w:rsid w:val="00C062D8"/>
    <w:rsid w:val="00C06409"/>
    <w:rsid w:val="00C0735A"/>
    <w:rsid w:val="00C07F24"/>
    <w:rsid w:val="00C117A5"/>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2706"/>
    <w:rsid w:val="00C232E0"/>
    <w:rsid w:val="00C23B1B"/>
    <w:rsid w:val="00C23D48"/>
    <w:rsid w:val="00C23F1D"/>
    <w:rsid w:val="00C24256"/>
    <w:rsid w:val="00C24CA6"/>
    <w:rsid w:val="00C257D6"/>
    <w:rsid w:val="00C2603E"/>
    <w:rsid w:val="00C26B4D"/>
    <w:rsid w:val="00C26CF7"/>
    <w:rsid w:val="00C27224"/>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8A9"/>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B"/>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9D7"/>
    <w:rsid w:val="00C56BBA"/>
    <w:rsid w:val="00C57D7E"/>
    <w:rsid w:val="00C60558"/>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59E"/>
    <w:rsid w:val="00C71646"/>
    <w:rsid w:val="00C71E26"/>
    <w:rsid w:val="00C71E52"/>
    <w:rsid w:val="00C71ED4"/>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55D"/>
    <w:rsid w:val="00C90796"/>
    <w:rsid w:val="00C9153B"/>
    <w:rsid w:val="00C91F69"/>
    <w:rsid w:val="00C929A7"/>
    <w:rsid w:val="00C93168"/>
    <w:rsid w:val="00C94323"/>
    <w:rsid w:val="00C961A9"/>
    <w:rsid w:val="00C970BB"/>
    <w:rsid w:val="00C97552"/>
    <w:rsid w:val="00C978AF"/>
    <w:rsid w:val="00CA0015"/>
    <w:rsid w:val="00CA0A33"/>
    <w:rsid w:val="00CA0BF7"/>
    <w:rsid w:val="00CA11F2"/>
    <w:rsid w:val="00CA169D"/>
    <w:rsid w:val="00CA1747"/>
    <w:rsid w:val="00CA1C11"/>
    <w:rsid w:val="00CA1F39"/>
    <w:rsid w:val="00CA2207"/>
    <w:rsid w:val="00CA2B01"/>
    <w:rsid w:val="00CA364F"/>
    <w:rsid w:val="00CA4510"/>
    <w:rsid w:val="00CA4644"/>
    <w:rsid w:val="00CA485E"/>
    <w:rsid w:val="00CA4AB2"/>
    <w:rsid w:val="00CA5671"/>
    <w:rsid w:val="00CA590C"/>
    <w:rsid w:val="00CA5B8D"/>
    <w:rsid w:val="00CA5DD1"/>
    <w:rsid w:val="00CA73F7"/>
    <w:rsid w:val="00CA76B5"/>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09"/>
    <w:rsid w:val="00CD435C"/>
    <w:rsid w:val="00CD4898"/>
    <w:rsid w:val="00CD51E6"/>
    <w:rsid w:val="00CD5802"/>
    <w:rsid w:val="00CD6B60"/>
    <w:rsid w:val="00CD7A4E"/>
    <w:rsid w:val="00CD7A4F"/>
    <w:rsid w:val="00CE0D95"/>
    <w:rsid w:val="00CE10B2"/>
    <w:rsid w:val="00CE1E11"/>
    <w:rsid w:val="00CE2264"/>
    <w:rsid w:val="00CE284F"/>
    <w:rsid w:val="00CE35E7"/>
    <w:rsid w:val="00CE403F"/>
    <w:rsid w:val="00CE4D1D"/>
    <w:rsid w:val="00CE56FD"/>
    <w:rsid w:val="00CE71AA"/>
    <w:rsid w:val="00CE7B83"/>
    <w:rsid w:val="00CE7BF1"/>
    <w:rsid w:val="00CF0D0D"/>
    <w:rsid w:val="00CF1653"/>
    <w:rsid w:val="00CF1742"/>
    <w:rsid w:val="00CF1857"/>
    <w:rsid w:val="00CF1966"/>
    <w:rsid w:val="00CF1F02"/>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B55"/>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8A1"/>
    <w:rsid w:val="00D4557B"/>
    <w:rsid w:val="00D463EA"/>
    <w:rsid w:val="00D46D5B"/>
    <w:rsid w:val="00D47316"/>
    <w:rsid w:val="00D47541"/>
    <w:rsid w:val="00D47A5B"/>
    <w:rsid w:val="00D47A9C"/>
    <w:rsid w:val="00D50545"/>
    <w:rsid w:val="00D5085D"/>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2D16"/>
    <w:rsid w:val="00D63FD4"/>
    <w:rsid w:val="00D64A0E"/>
    <w:rsid w:val="00D659B3"/>
    <w:rsid w:val="00D65BF2"/>
    <w:rsid w:val="00D65C51"/>
    <w:rsid w:val="00D65E4E"/>
    <w:rsid w:val="00D65EBA"/>
    <w:rsid w:val="00D66198"/>
    <w:rsid w:val="00D667DA"/>
    <w:rsid w:val="00D70281"/>
    <w:rsid w:val="00D710BC"/>
    <w:rsid w:val="00D711A0"/>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E58"/>
    <w:rsid w:val="00D820D2"/>
    <w:rsid w:val="00D82DAD"/>
    <w:rsid w:val="00D82E27"/>
    <w:rsid w:val="00D83043"/>
    <w:rsid w:val="00D8313C"/>
    <w:rsid w:val="00D83F47"/>
    <w:rsid w:val="00D84988"/>
    <w:rsid w:val="00D86538"/>
    <w:rsid w:val="00D867C2"/>
    <w:rsid w:val="00D873FE"/>
    <w:rsid w:val="00D875CB"/>
    <w:rsid w:val="00D90394"/>
    <w:rsid w:val="00D90640"/>
    <w:rsid w:val="00D90BCA"/>
    <w:rsid w:val="00D91B2B"/>
    <w:rsid w:val="00D91C7E"/>
    <w:rsid w:val="00D91E1B"/>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CF4"/>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050"/>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691"/>
    <w:rsid w:val="00DE3C28"/>
    <w:rsid w:val="00DE5421"/>
    <w:rsid w:val="00DE5873"/>
    <w:rsid w:val="00DE5B89"/>
    <w:rsid w:val="00DE6289"/>
    <w:rsid w:val="00DE65EA"/>
    <w:rsid w:val="00DE7706"/>
    <w:rsid w:val="00DE7753"/>
    <w:rsid w:val="00DE7F8F"/>
    <w:rsid w:val="00DE7FB3"/>
    <w:rsid w:val="00DF09E7"/>
    <w:rsid w:val="00DF0BD2"/>
    <w:rsid w:val="00DF11C4"/>
    <w:rsid w:val="00DF1625"/>
    <w:rsid w:val="00DF19A1"/>
    <w:rsid w:val="00DF3688"/>
    <w:rsid w:val="00DF392F"/>
    <w:rsid w:val="00DF44E3"/>
    <w:rsid w:val="00DF48C6"/>
    <w:rsid w:val="00DF5182"/>
    <w:rsid w:val="00DF749E"/>
    <w:rsid w:val="00DF7B94"/>
    <w:rsid w:val="00E00AD1"/>
    <w:rsid w:val="00E01503"/>
    <w:rsid w:val="00E01672"/>
    <w:rsid w:val="00E01BAE"/>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3FFF"/>
    <w:rsid w:val="00E141C7"/>
    <w:rsid w:val="00E14672"/>
    <w:rsid w:val="00E161F1"/>
    <w:rsid w:val="00E17450"/>
    <w:rsid w:val="00E17B7F"/>
    <w:rsid w:val="00E17CD6"/>
    <w:rsid w:val="00E20011"/>
    <w:rsid w:val="00E207EB"/>
    <w:rsid w:val="00E20B3E"/>
    <w:rsid w:val="00E20E95"/>
    <w:rsid w:val="00E20ED0"/>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1F83"/>
    <w:rsid w:val="00E323C1"/>
    <w:rsid w:val="00E32500"/>
    <w:rsid w:val="00E32603"/>
    <w:rsid w:val="00E326DD"/>
    <w:rsid w:val="00E327B8"/>
    <w:rsid w:val="00E32CC2"/>
    <w:rsid w:val="00E32D5B"/>
    <w:rsid w:val="00E33157"/>
    <w:rsid w:val="00E3357F"/>
    <w:rsid w:val="00E33E6B"/>
    <w:rsid w:val="00E33FF2"/>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F7A"/>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B94"/>
    <w:rsid w:val="00E64D24"/>
    <w:rsid w:val="00E65F37"/>
    <w:rsid w:val="00E66866"/>
    <w:rsid w:val="00E674AE"/>
    <w:rsid w:val="00E67BA7"/>
    <w:rsid w:val="00E67FD5"/>
    <w:rsid w:val="00E70468"/>
    <w:rsid w:val="00E70A0B"/>
    <w:rsid w:val="00E70FC4"/>
    <w:rsid w:val="00E727F8"/>
    <w:rsid w:val="00E739BE"/>
    <w:rsid w:val="00E7424B"/>
    <w:rsid w:val="00E74264"/>
    <w:rsid w:val="00E749B7"/>
    <w:rsid w:val="00E74BF6"/>
    <w:rsid w:val="00E74F86"/>
    <w:rsid w:val="00E7522C"/>
    <w:rsid w:val="00E7544B"/>
    <w:rsid w:val="00E75B99"/>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C57"/>
    <w:rsid w:val="00E91D37"/>
    <w:rsid w:val="00E91F17"/>
    <w:rsid w:val="00E92272"/>
    <w:rsid w:val="00E92BAA"/>
    <w:rsid w:val="00E93CA2"/>
    <w:rsid w:val="00E94D7F"/>
    <w:rsid w:val="00E9502B"/>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76E"/>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05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217"/>
    <w:rsid w:val="00F125C4"/>
    <w:rsid w:val="00F12D9A"/>
    <w:rsid w:val="00F130E4"/>
    <w:rsid w:val="00F1389B"/>
    <w:rsid w:val="00F13AC8"/>
    <w:rsid w:val="00F13F93"/>
    <w:rsid w:val="00F13FFF"/>
    <w:rsid w:val="00F141E2"/>
    <w:rsid w:val="00F154A2"/>
    <w:rsid w:val="00F1559A"/>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884"/>
    <w:rsid w:val="00F32C95"/>
    <w:rsid w:val="00F332DF"/>
    <w:rsid w:val="00F339E3"/>
    <w:rsid w:val="00F34417"/>
    <w:rsid w:val="00F359AC"/>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56B81"/>
    <w:rsid w:val="00F60675"/>
    <w:rsid w:val="00F607C7"/>
    <w:rsid w:val="00F60A05"/>
    <w:rsid w:val="00F610F1"/>
    <w:rsid w:val="00F61898"/>
    <w:rsid w:val="00F61A9D"/>
    <w:rsid w:val="00F61D7A"/>
    <w:rsid w:val="00F62714"/>
    <w:rsid w:val="00F62D7A"/>
    <w:rsid w:val="00F63223"/>
    <w:rsid w:val="00F63464"/>
    <w:rsid w:val="00F63BBB"/>
    <w:rsid w:val="00F63BC5"/>
    <w:rsid w:val="00F64BF8"/>
    <w:rsid w:val="00F64DF9"/>
    <w:rsid w:val="00F65259"/>
    <w:rsid w:val="00F65659"/>
    <w:rsid w:val="00F658E7"/>
    <w:rsid w:val="00F66146"/>
    <w:rsid w:val="00F666D5"/>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B46"/>
    <w:rsid w:val="00F855BB"/>
    <w:rsid w:val="00F85DFC"/>
    <w:rsid w:val="00F85F62"/>
    <w:rsid w:val="00F86162"/>
    <w:rsid w:val="00F86ED5"/>
    <w:rsid w:val="00F871C2"/>
    <w:rsid w:val="00F87FD4"/>
    <w:rsid w:val="00F914CF"/>
    <w:rsid w:val="00F91CEB"/>
    <w:rsid w:val="00F92A53"/>
    <w:rsid w:val="00F930CD"/>
    <w:rsid w:val="00F932ED"/>
    <w:rsid w:val="00F934C1"/>
    <w:rsid w:val="00F93EF0"/>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0FE"/>
    <w:rsid w:val="00FB22E8"/>
    <w:rsid w:val="00FB35D5"/>
    <w:rsid w:val="00FB3AE2"/>
    <w:rsid w:val="00FB3AE9"/>
    <w:rsid w:val="00FB3AFB"/>
    <w:rsid w:val="00FB3CC9"/>
    <w:rsid w:val="00FB4964"/>
    <w:rsid w:val="00FB4ACF"/>
    <w:rsid w:val="00FB4AFE"/>
    <w:rsid w:val="00FB576C"/>
    <w:rsid w:val="00FB724A"/>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CFC"/>
    <w:rsid w:val="00FD0DBE"/>
    <w:rsid w:val="00FD1148"/>
    <w:rsid w:val="00FD12BC"/>
    <w:rsid w:val="00FD14D7"/>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1FA5"/>
    <w:rsid w:val="00FF2714"/>
    <w:rsid w:val="00FF28EE"/>
    <w:rsid w:val="00FF2E56"/>
    <w:rsid w:val="00FF3050"/>
    <w:rsid w:val="00FF309F"/>
    <w:rsid w:val="00FF331F"/>
    <w:rsid w:val="00FF3D6A"/>
    <w:rsid w:val="00FF3DE9"/>
    <w:rsid w:val="00FF3E3D"/>
    <w:rsid w:val="00FF3F2A"/>
    <w:rsid w:val="00FF3F8F"/>
    <w:rsid w:val="00FF4B9E"/>
    <w:rsid w:val="00FF6613"/>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A4DFA-C334-4C54-9A04-BDE4D051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420843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773176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9364241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C5BE9-C527-4713-9779-EDC22797C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2450</TotalTime>
  <Pages>87</Pages>
  <Words>21192</Words>
  <Characters>120796</Characters>
  <Application>Microsoft Office Word</Application>
  <DocSecurity>0</DocSecurity>
  <Lines>1006</Lines>
  <Paragraphs>283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141705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1467</cp:revision>
  <cp:lastPrinted>2018-02-16T07:12:00Z</cp:lastPrinted>
  <dcterms:created xsi:type="dcterms:W3CDTF">2019-10-28T07:04:00Z</dcterms:created>
  <dcterms:modified xsi:type="dcterms:W3CDTF">2024-11-27T06:14:00Z</dcterms:modified>
</cp:coreProperties>
</file>